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F63FE1" w14:textId="78058DBA" w:rsidR="00322C51" w:rsidRPr="00534334" w:rsidRDefault="00292971">
      <w:pPr>
        <w:spacing w:after="0" w:line="260" w:lineRule="auto"/>
        <w:rPr>
          <w:rFonts w:ascii="Tahoma" w:hAnsi="Tahoma" w:cs="Tahoma"/>
        </w:rPr>
      </w:pPr>
      <w:bookmarkStart w:id="0" w:name="_GoBack"/>
      <w:bookmarkEnd w:id="0"/>
      <w:r w:rsidRPr="00534334">
        <w:rPr>
          <w:rFonts w:ascii="Tahoma" w:hAnsi="Tahoma" w:cs="Tahoma"/>
          <w:sz w:val="36"/>
        </w:rPr>
        <w:t xml:space="preserve">Kontrolní list pro vyhodnocení </w:t>
      </w:r>
      <w:r w:rsidR="006B6B48" w:rsidRPr="00534334">
        <w:rPr>
          <w:rFonts w:ascii="Tahoma" w:hAnsi="Tahoma" w:cs="Tahoma"/>
          <w:sz w:val="36"/>
        </w:rPr>
        <w:t>sociáln</w:t>
      </w:r>
      <w:r w:rsidR="006B6B48">
        <w:rPr>
          <w:rFonts w:ascii="Tahoma" w:hAnsi="Tahoma" w:cs="Tahoma"/>
          <w:sz w:val="36"/>
        </w:rPr>
        <w:t>ě</w:t>
      </w:r>
      <w:r w:rsidR="006B6B48" w:rsidRPr="00534334">
        <w:rPr>
          <w:rFonts w:ascii="Tahoma" w:hAnsi="Tahoma" w:cs="Tahoma"/>
          <w:sz w:val="36"/>
        </w:rPr>
        <w:t xml:space="preserve"> </w:t>
      </w:r>
      <w:r w:rsidRPr="00534334">
        <w:rPr>
          <w:rFonts w:ascii="Tahoma" w:hAnsi="Tahoma" w:cs="Tahoma"/>
          <w:sz w:val="36"/>
        </w:rPr>
        <w:t>a environmentáln</w:t>
      </w:r>
      <w:r w:rsidR="006B6B48">
        <w:rPr>
          <w:rFonts w:ascii="Tahoma" w:hAnsi="Tahoma" w:cs="Tahoma"/>
          <w:sz w:val="36"/>
        </w:rPr>
        <w:t>ě</w:t>
      </w:r>
      <w:r w:rsidRPr="00534334">
        <w:rPr>
          <w:rFonts w:ascii="Tahoma" w:hAnsi="Tahoma" w:cs="Tahoma"/>
          <w:sz w:val="36"/>
        </w:rPr>
        <w:t xml:space="preserve"> odpovědného zadávání a inovací ve veřejné zakázce </w:t>
      </w:r>
    </w:p>
    <w:p w14:paraId="60FD90D3" w14:textId="332C0F97" w:rsidR="00322C51" w:rsidRDefault="00292971">
      <w:pPr>
        <w:spacing w:after="0"/>
        <w:rPr>
          <w:rFonts w:ascii="Tahoma" w:hAnsi="Tahoma" w:cs="Tahoma"/>
        </w:rPr>
      </w:pPr>
      <w:r w:rsidRPr="00534334">
        <w:rPr>
          <w:rFonts w:ascii="Tahoma" w:hAnsi="Tahoma" w:cs="Tahoma"/>
        </w:rPr>
        <w:t>(příloh</w:t>
      </w:r>
      <w:r w:rsidR="003812B7" w:rsidRPr="00534334">
        <w:rPr>
          <w:rFonts w:ascii="Tahoma" w:hAnsi="Tahoma" w:cs="Tahoma"/>
        </w:rPr>
        <w:t>a</w:t>
      </w:r>
      <w:r w:rsidRPr="00534334">
        <w:rPr>
          <w:rFonts w:ascii="Tahoma" w:hAnsi="Tahoma" w:cs="Tahoma"/>
        </w:rPr>
        <w:t xml:space="preserve"> k</w:t>
      </w:r>
      <w:r w:rsidR="000E6726" w:rsidRPr="00534334">
        <w:rPr>
          <w:rFonts w:ascii="Tahoma" w:hAnsi="Tahoma" w:cs="Tahoma"/>
        </w:rPr>
        <w:t> požadavku na uskutečnění veřejné zakázky</w:t>
      </w:r>
      <w:r w:rsidRPr="00534334">
        <w:rPr>
          <w:rFonts w:ascii="Tahoma" w:hAnsi="Tahoma" w:cs="Tahoma"/>
        </w:rPr>
        <w:t xml:space="preserve">) </w:t>
      </w:r>
    </w:p>
    <w:p w14:paraId="62E22E4A" w14:textId="1A16C6CB" w:rsidR="00534334" w:rsidRDefault="00534334">
      <w:pPr>
        <w:spacing w:after="0"/>
        <w:rPr>
          <w:rFonts w:ascii="Tahoma" w:hAnsi="Tahoma" w:cs="Tahoma"/>
        </w:rPr>
      </w:pPr>
    </w:p>
    <w:p w14:paraId="69741254" w14:textId="28BDC570" w:rsidR="00534334" w:rsidRPr="00534334" w:rsidRDefault="00534334" w:rsidP="00534334">
      <w:pPr>
        <w:jc w:val="both"/>
        <w:rPr>
          <w:rFonts w:ascii="Tahoma" w:hAnsi="Tahoma" w:cs="Tahoma"/>
        </w:rPr>
      </w:pPr>
      <w:r w:rsidRPr="00534334">
        <w:rPr>
          <w:rFonts w:ascii="Tahoma" w:hAnsi="Tahoma" w:cs="Tahoma"/>
        </w:rPr>
        <w:t xml:space="preserve">Kontrolní list obsahuje Odůvodnění postupu zadavatele ve vztahu k povinnosti dodržovat zásady odpovědného zadávání a zásadu inovací ve smyslu </w:t>
      </w:r>
      <w:proofErr w:type="spellStart"/>
      <w:r w:rsidRPr="00534334">
        <w:rPr>
          <w:rFonts w:ascii="Tahoma" w:hAnsi="Tahoma" w:cs="Tahoma"/>
        </w:rPr>
        <w:t>ust</w:t>
      </w:r>
      <w:proofErr w:type="spellEnd"/>
      <w:r w:rsidRPr="00534334">
        <w:rPr>
          <w:rFonts w:ascii="Tahoma" w:hAnsi="Tahoma" w:cs="Tahoma"/>
        </w:rPr>
        <w:t>. § 6 odst. 4 ZZVZ</w:t>
      </w:r>
      <w:r>
        <w:rPr>
          <w:rFonts w:ascii="Tahoma" w:hAnsi="Tahoma" w:cs="Tahoma"/>
        </w:rPr>
        <w:t>.</w:t>
      </w:r>
    </w:p>
    <w:p w14:paraId="24F01C13" w14:textId="1EC38F01" w:rsidR="00534334" w:rsidRPr="00280B32" w:rsidRDefault="00534334" w:rsidP="00534334">
      <w:pPr>
        <w:jc w:val="both"/>
        <w:rPr>
          <w:rFonts w:ascii="Tahoma" w:hAnsi="Tahoma" w:cs="Tahoma"/>
        </w:rPr>
      </w:pPr>
      <w:r w:rsidRPr="00280B32">
        <w:rPr>
          <w:rFonts w:ascii="Tahoma" w:hAnsi="Tahoma" w:cs="Tahoma"/>
        </w:rPr>
        <w:t xml:space="preserve">Zadavatel se v rámci </w:t>
      </w:r>
      <w:r w:rsidRPr="009534F4">
        <w:rPr>
          <w:rFonts w:ascii="Tahoma" w:hAnsi="Tahoma" w:cs="Tahoma"/>
        </w:rPr>
        <w:t xml:space="preserve">přípravy </w:t>
      </w:r>
      <w:r w:rsidRPr="00801D48">
        <w:rPr>
          <w:rFonts w:ascii="Tahoma" w:hAnsi="Tahoma" w:cs="Tahoma"/>
        </w:rPr>
        <w:t>zadávacího řízení</w:t>
      </w:r>
      <w:r w:rsidRPr="009534F4">
        <w:rPr>
          <w:rFonts w:ascii="Tahoma" w:hAnsi="Tahoma" w:cs="Tahoma"/>
        </w:rPr>
        <w:t xml:space="preserve"> na zadání veřejné</w:t>
      </w:r>
      <w:r w:rsidRPr="00280B32">
        <w:rPr>
          <w:rFonts w:ascii="Tahoma" w:hAnsi="Tahoma" w:cs="Tahoma"/>
        </w:rPr>
        <w:t xml:space="preserve"> zakázky zabýval zásadou sociálně odpovědného zadávání, zásadou environmentálně odpovědného zadávání a zásadou inovací dle </w:t>
      </w:r>
      <w:proofErr w:type="spellStart"/>
      <w:r w:rsidRPr="00280B32">
        <w:rPr>
          <w:rFonts w:ascii="Tahoma" w:hAnsi="Tahoma" w:cs="Tahoma"/>
        </w:rPr>
        <w:t>ust</w:t>
      </w:r>
      <w:proofErr w:type="spellEnd"/>
      <w:r w:rsidRPr="00280B32">
        <w:rPr>
          <w:rFonts w:ascii="Tahoma" w:hAnsi="Tahoma" w:cs="Tahoma"/>
        </w:rPr>
        <w:t xml:space="preserve">. § 6 odst. 4 ZZVZ. </w:t>
      </w:r>
      <w:r>
        <w:rPr>
          <w:rFonts w:ascii="Tahoma" w:hAnsi="Tahoma" w:cs="Tahoma"/>
        </w:rPr>
        <w:t>Vyhodnocení a přijatá opatření zadavatele jsou uvedeny níže v rámci jednotlivých položek Kontrolního listu.</w:t>
      </w:r>
    </w:p>
    <w:p w14:paraId="76D52186" w14:textId="77777777" w:rsidR="00534334" w:rsidRPr="00534334" w:rsidRDefault="00534334">
      <w:pPr>
        <w:spacing w:after="0"/>
        <w:rPr>
          <w:rFonts w:ascii="Tahoma" w:hAnsi="Tahoma" w:cs="Tahoma"/>
        </w:rPr>
      </w:pPr>
    </w:p>
    <w:p w14:paraId="7AA9D2AE" w14:textId="77777777" w:rsidR="00322C51" w:rsidRPr="00534334" w:rsidRDefault="00292971">
      <w:pPr>
        <w:spacing w:after="0"/>
        <w:rPr>
          <w:rFonts w:ascii="Tahoma" w:hAnsi="Tahoma" w:cs="Tahoma"/>
        </w:rPr>
      </w:pPr>
      <w:r w:rsidRPr="00534334">
        <w:rPr>
          <w:rFonts w:ascii="Tahoma" w:hAnsi="Tahoma" w:cs="Tahoma"/>
          <w:i/>
        </w:rPr>
        <w:t xml:space="preserve"> </w:t>
      </w:r>
    </w:p>
    <w:tbl>
      <w:tblPr>
        <w:tblStyle w:val="TableGrid"/>
        <w:tblW w:w="10066" w:type="dxa"/>
        <w:tblInd w:w="-283" w:type="dxa"/>
        <w:tblCellMar>
          <w:top w:w="4" w:type="dxa"/>
          <w:left w:w="72" w:type="dxa"/>
          <w:right w:w="31" w:type="dxa"/>
        </w:tblCellMar>
        <w:tblLook w:val="04A0" w:firstRow="1" w:lastRow="0" w:firstColumn="1" w:lastColumn="0" w:noHBand="0" w:noVBand="1"/>
      </w:tblPr>
      <w:tblGrid>
        <w:gridCol w:w="4244"/>
        <w:gridCol w:w="2275"/>
        <w:gridCol w:w="3547"/>
      </w:tblGrid>
      <w:tr w:rsidR="00322C51" w:rsidRPr="00534334" w14:paraId="5C574555" w14:textId="77777777" w:rsidTr="4ED38069">
        <w:trPr>
          <w:trHeight w:val="1051"/>
        </w:trPr>
        <w:tc>
          <w:tcPr>
            <w:tcW w:w="42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bottom"/>
          </w:tcPr>
          <w:p w14:paraId="600449DB" w14:textId="77777777" w:rsidR="00322C51" w:rsidRPr="00534334" w:rsidRDefault="00292971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b/>
                <w:sz w:val="18"/>
              </w:rPr>
              <w:t xml:space="preserve">Aspekty odpovědného veřejného zadávání či inovací, které je možné zohlednit ve veřejné zakázce  </w:t>
            </w:r>
          </w:p>
        </w:tc>
        <w:tc>
          <w:tcPr>
            <w:tcW w:w="227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vAlign w:val="center"/>
          </w:tcPr>
          <w:p w14:paraId="1F923F16" w14:textId="77777777" w:rsidR="00322C51" w:rsidRPr="00534334" w:rsidRDefault="00292971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b/>
                <w:sz w:val="18"/>
              </w:rPr>
              <w:t xml:space="preserve">Vyhodnocení možnosti zohlednění OVZ a inovací (ano/ne/nerelevantní)  </w:t>
            </w:r>
          </w:p>
        </w:tc>
        <w:tc>
          <w:tcPr>
            <w:tcW w:w="354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488AF161" w14:textId="77777777" w:rsidR="00322C51" w:rsidRPr="00534334" w:rsidRDefault="00292971">
            <w:pPr>
              <w:spacing w:after="153"/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b/>
                <w:sz w:val="18"/>
              </w:rPr>
              <w:t xml:space="preserve">Jaká opatření budou přijata? </w:t>
            </w:r>
          </w:p>
          <w:p w14:paraId="155AED88" w14:textId="77777777" w:rsidR="00322C51" w:rsidRPr="00534334" w:rsidRDefault="00292971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b/>
                <w:sz w:val="18"/>
              </w:rPr>
              <w:t xml:space="preserve">Případně proč aspekt OVZ či inovace zadavatel nevyužil? </w:t>
            </w:r>
          </w:p>
        </w:tc>
      </w:tr>
      <w:tr w:rsidR="00322C51" w:rsidRPr="00534334" w14:paraId="0EDE04B4" w14:textId="77777777" w:rsidTr="4ED38069">
        <w:trPr>
          <w:trHeight w:val="1402"/>
        </w:trPr>
        <w:tc>
          <w:tcPr>
            <w:tcW w:w="42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F22CD" w14:textId="598BB35B" w:rsidR="001406EE" w:rsidRPr="00534334" w:rsidRDefault="001406EE" w:rsidP="001406E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534334">
              <w:rPr>
                <w:rFonts w:ascii="Tahoma" w:hAnsi="Tahoma" w:cs="Tahoma"/>
                <w:b/>
                <w:bCs/>
                <w:sz w:val="18"/>
                <w:u w:val="single"/>
              </w:rPr>
              <w:t>PODPORA ZAMĚSTNANOSTI OSOB ZNEVÝHODNĚNÝCH NA TRHU PRÁCE</w:t>
            </w:r>
          </w:p>
          <w:p w14:paraId="6F834E82" w14:textId="77777777" w:rsidR="001406EE" w:rsidRPr="00534334" w:rsidRDefault="001406EE">
            <w:pPr>
              <w:rPr>
                <w:rFonts w:ascii="Tahoma" w:hAnsi="Tahoma" w:cs="Tahoma"/>
                <w:sz w:val="18"/>
              </w:rPr>
            </w:pPr>
          </w:p>
          <w:p w14:paraId="659FAA28" w14:textId="77777777" w:rsidR="00322C51" w:rsidRDefault="00292971">
            <w:pPr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Mohou při plnění veřejné zakázky získat práci osoby znevýhodněné na trhu práce? </w:t>
            </w:r>
          </w:p>
          <w:p w14:paraId="420F5013" w14:textId="77777777" w:rsidR="00116A6E" w:rsidRPr="0017359D" w:rsidRDefault="00116A6E" w:rsidP="00116A6E">
            <w:pPr>
              <w:rPr>
                <w:rFonts w:ascii="Tahoma" w:hAnsi="Tahoma" w:cs="Tahoma"/>
              </w:rPr>
            </w:pPr>
          </w:p>
          <w:p w14:paraId="208702E3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2196DC27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7682F56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FF7DE53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699CEFEA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3793961A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709E7A3F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39018097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6928A55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C3E3853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3263B9A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058E678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2FAE209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44820C4E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5ACFA2BB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0197FD44" w14:textId="77777777" w:rsidR="00116A6E" w:rsidRPr="0017359D" w:rsidRDefault="00116A6E" w:rsidP="0017359D">
            <w:pPr>
              <w:rPr>
                <w:rFonts w:ascii="Tahoma" w:hAnsi="Tahoma" w:cs="Tahoma"/>
              </w:rPr>
            </w:pPr>
          </w:p>
          <w:p w14:paraId="1B0BC04C" w14:textId="6AA2C622" w:rsidR="00116A6E" w:rsidRPr="00116A6E" w:rsidRDefault="00116A6E" w:rsidP="0017359D">
            <w:pPr>
              <w:rPr>
                <w:rFonts w:ascii="Tahoma" w:hAnsi="Tahoma" w:cs="Tahoma"/>
              </w:rPr>
            </w:pPr>
          </w:p>
        </w:tc>
        <w:tc>
          <w:tcPr>
            <w:tcW w:w="227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CE519" w14:textId="34813BA3" w:rsidR="00322C51" w:rsidRPr="00534334" w:rsidRDefault="0054303B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>N</w:t>
            </w:r>
            <w:r w:rsidR="00370BD6" w:rsidRPr="00534334">
              <w:rPr>
                <w:rFonts w:ascii="Tahoma" w:hAnsi="Tahoma" w:cs="Tahoma"/>
                <w:sz w:val="18"/>
              </w:rPr>
              <w:t>e</w:t>
            </w:r>
          </w:p>
        </w:tc>
        <w:tc>
          <w:tcPr>
            <w:tcW w:w="354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89B6903" w14:textId="4A6E9953" w:rsidR="00FB1CC3" w:rsidDel="0008041C" w:rsidRDefault="0054303B">
            <w:pPr>
              <w:jc w:val="both"/>
              <w:rPr>
                <w:del w:id="1" w:author="Pavla Kustvánová" w:date="2023-03-20T08:24:00Z"/>
                <w:rFonts w:ascii="Tahoma" w:hAnsi="Tahoma" w:cs="Tahoma"/>
                <w:sz w:val="18"/>
                <w:szCs w:val="18"/>
              </w:rPr>
            </w:pPr>
            <w:r w:rsidRPr="3E0E56E2">
              <w:rPr>
                <w:rFonts w:ascii="Tahoma" w:hAnsi="Tahoma" w:cs="Tahoma"/>
                <w:sz w:val="18"/>
                <w:szCs w:val="18"/>
              </w:rPr>
              <w:t>S ohledem na</w:t>
            </w:r>
            <w:r w:rsidR="004B578A" w:rsidRPr="3E0E56E2">
              <w:rPr>
                <w:rFonts w:ascii="Tahoma" w:hAnsi="Tahoma" w:cs="Tahoma"/>
                <w:sz w:val="18"/>
                <w:szCs w:val="18"/>
              </w:rPr>
              <w:t xml:space="preserve"> skutečnost, že </w:t>
            </w:r>
            <w:r w:rsidR="00B81C90" w:rsidRPr="3E0E56E2">
              <w:rPr>
                <w:rFonts w:ascii="Tahoma" w:hAnsi="Tahoma" w:cs="Tahoma"/>
                <w:sz w:val="18"/>
                <w:szCs w:val="18"/>
              </w:rPr>
              <w:t xml:space="preserve">většina </w:t>
            </w:r>
            <w:del w:id="2" w:author="Pavla Kustvánová" w:date="2023-03-20T08:23:00Z">
              <w:r w:rsidR="00B81C90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stavebních </w:delText>
              </w:r>
            </w:del>
            <w:r w:rsidR="00B81C90" w:rsidRPr="3E0E56E2">
              <w:rPr>
                <w:rFonts w:ascii="Tahoma" w:hAnsi="Tahoma" w:cs="Tahoma"/>
                <w:sz w:val="18"/>
                <w:szCs w:val="18"/>
              </w:rPr>
              <w:t xml:space="preserve">prací a činností na této </w:t>
            </w:r>
            <w:del w:id="3" w:author="Pavla Kustvánová" w:date="2023-03-20T08:23:00Z">
              <w:r w:rsidR="00B81C90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stavbě </w:delText>
              </w:r>
            </w:del>
            <w:ins w:id="4" w:author="Pavla Kustvánová" w:date="2023-03-20T08:23:00Z">
              <w:r w:rsidR="0008041C">
                <w:rPr>
                  <w:rFonts w:ascii="Tahoma" w:hAnsi="Tahoma" w:cs="Tahoma"/>
                  <w:sz w:val="18"/>
                  <w:szCs w:val="18"/>
                </w:rPr>
                <w:t>akci</w:t>
              </w:r>
              <w:r w:rsidR="0008041C" w:rsidRPr="3E0E56E2">
                <w:rPr>
                  <w:rFonts w:ascii="Tahoma" w:hAnsi="Tahoma" w:cs="Tahoma"/>
                  <w:sz w:val="18"/>
                  <w:szCs w:val="18"/>
                </w:rPr>
                <w:t xml:space="preserve"> </w:t>
              </w:r>
            </w:ins>
            <w:r w:rsidR="00B81C90" w:rsidRPr="3E0E56E2">
              <w:rPr>
                <w:rFonts w:ascii="Tahoma" w:hAnsi="Tahoma" w:cs="Tahoma"/>
                <w:sz w:val="18"/>
                <w:szCs w:val="18"/>
              </w:rPr>
              <w:t>vyžaduje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 technologickou náročnost</w:t>
            </w:r>
            <w:r w:rsidRPr="3E0E56E2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>s vysokými nároky na technologickou kázeň a řemeslnou odbornost</w:t>
            </w:r>
            <w:r w:rsidR="00680403" w:rsidRPr="3E0E56E2">
              <w:rPr>
                <w:rFonts w:ascii="Tahoma" w:hAnsi="Tahoma" w:cs="Tahoma"/>
                <w:sz w:val="18"/>
                <w:szCs w:val="18"/>
              </w:rPr>
              <w:t>,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 nepovažuje zadavatel s přihlédnutím k zásadám 3E </w:t>
            </w:r>
            <w:r w:rsidR="00680403" w:rsidRPr="3E0E56E2">
              <w:rPr>
                <w:rFonts w:ascii="Tahoma" w:hAnsi="Tahoma" w:cs="Tahoma"/>
                <w:sz w:val="18"/>
                <w:szCs w:val="18"/>
              </w:rPr>
              <w:t xml:space="preserve">za vhodné 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tento aspekt zohlednit. </w:t>
            </w:r>
            <w:del w:id="5" w:author="Pavla Kustvánová" w:date="2023-03-20T08:24:00Z">
              <w:r w:rsidR="004B578A" w:rsidRPr="3E0E56E2" w:rsidDel="0008041C">
                <w:rPr>
                  <w:rFonts w:ascii="Tahoma" w:hAnsi="Tahoma" w:cs="Tahoma"/>
                  <w:sz w:val="18"/>
                  <w:szCs w:val="18"/>
                </w:rPr>
                <w:delText>Na stavbě budou pouze okrajově</w:delText>
              </w:r>
              <w:r w:rsidR="00BC559D" w:rsidRPr="3E0E56E2" w:rsidDel="0008041C">
                <w:rPr>
                  <w:rFonts w:ascii="Tahoma" w:hAnsi="Tahoma" w:cs="Tahoma"/>
                  <w:sz w:val="18"/>
                  <w:szCs w:val="18"/>
                </w:rPr>
                <w:delText>, krátce</w:delText>
              </w:r>
              <w:r w:rsidR="004B578A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 a především v</w:delText>
              </w:r>
              <w:r w:rsidR="00BC559D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 nepravidelném </w:delText>
              </w:r>
              <w:r w:rsidR="004B578A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časovém úseku prováděny práce a činnosti, které </w:delText>
              </w:r>
              <w:r w:rsidR="00FA3ADC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by teoreticky mohly osoby znevýhodněné na trhu práce provádět. Nicméně pro uplatnění tohoto aspektu a jeho přínos pro trh práce </w:delText>
              </w:r>
              <w:r w:rsidR="00680403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je vyžadována </w:delText>
              </w:r>
              <w:r w:rsidR="00FA3ADC" w:rsidRPr="3E0E56E2" w:rsidDel="0008041C">
                <w:rPr>
                  <w:rFonts w:ascii="Tahoma" w:hAnsi="Tahoma" w:cs="Tahoma"/>
                  <w:sz w:val="18"/>
                  <w:szCs w:val="18"/>
                </w:rPr>
                <w:delText>dlouhodobost těchto prací. Z těchto důvodů zadavatel tento aspekt pro jeho nepřiměřenost neuplatňuje.</w:delText>
              </w:r>
            </w:del>
          </w:p>
          <w:p w14:paraId="25B933ED" w14:textId="6EB1B1DE" w:rsidR="001B70F1" w:rsidRPr="000F6B7E" w:rsidRDefault="00FA3ADC" w:rsidP="0008041C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del w:id="6" w:author="Pavla Kustvánová" w:date="2023-03-20T08:24:00Z">
              <w:r w:rsidRPr="3E0E56E2" w:rsidDel="0008041C">
                <w:rPr>
                  <w:rFonts w:ascii="Tahoma" w:hAnsi="Tahoma" w:cs="Tahoma"/>
                  <w:sz w:val="18"/>
                  <w:szCs w:val="18"/>
                </w:rPr>
                <w:delText>Navíc a</w:delText>
              </w:r>
              <w:r w:rsidR="00FB1CC3" w:rsidRPr="3E0E56E2" w:rsidDel="0008041C">
                <w:rPr>
                  <w:rFonts w:ascii="Tahoma" w:hAnsi="Tahoma" w:cs="Tahoma"/>
                  <w:sz w:val="18"/>
                  <w:szCs w:val="18"/>
                </w:rPr>
                <w:delText>plikace tohoto aspektu do zadávacích podmínek veřejné zakázky by v současné době</w:delText>
              </w:r>
              <w:r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  <w:r w:rsidR="00B00E25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měla s největší pravděpodobností </w:delText>
              </w:r>
              <w:r w:rsidR="00AB5CF4"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značný </w:delText>
              </w:r>
              <w:r w:rsidR="00B00E25" w:rsidRPr="3E0E56E2" w:rsidDel="0008041C">
                <w:rPr>
                  <w:rFonts w:ascii="Tahoma" w:hAnsi="Tahoma" w:cs="Tahoma"/>
                  <w:sz w:val="18"/>
                  <w:szCs w:val="18"/>
                </w:rPr>
                <w:delText>dopad</w:delText>
              </w:r>
              <w:r w:rsidRPr="3E0E56E2" w:rsidDel="0008041C">
                <w:rPr>
                  <w:rFonts w:ascii="Tahoma" w:hAnsi="Tahoma" w:cs="Tahoma"/>
                  <w:sz w:val="18"/>
                  <w:szCs w:val="18"/>
                </w:rPr>
                <w:delText xml:space="preserve"> do harmonogramu přípravy a realizace </w:delText>
              </w:r>
              <w:r w:rsidRPr="000F6B7E" w:rsidDel="0008041C">
                <w:rPr>
                  <w:rFonts w:ascii="Tahoma" w:hAnsi="Tahoma" w:cs="Tahoma"/>
                  <w:sz w:val="18"/>
                  <w:szCs w:val="18"/>
                </w:rPr>
                <w:delText>zadávacího řízení a také samotné realizace a dokončení stavby</w:delText>
              </w:r>
              <w:r w:rsidR="00680403" w:rsidRPr="000F6B7E" w:rsidDel="0008041C">
                <w:rPr>
                  <w:rFonts w:ascii="Tahoma" w:hAnsi="Tahoma" w:cs="Tahoma"/>
                  <w:sz w:val="18"/>
                  <w:szCs w:val="18"/>
                </w:rPr>
                <w:delText>,</w:delText>
              </w:r>
              <w:r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  <w:r w:rsidR="00680403" w:rsidRPr="000F6B7E" w:rsidDel="0008041C">
                <w:rPr>
                  <w:rFonts w:ascii="Tahoma" w:hAnsi="Tahoma" w:cs="Tahoma"/>
                  <w:sz w:val="18"/>
                  <w:szCs w:val="18"/>
                </w:rPr>
                <w:delText>c</w:delText>
              </w:r>
              <w:r w:rsidR="00AB5CF4"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ož by v konečném důsledku </w:delText>
              </w:r>
              <w:r w:rsidRPr="000F6B7E" w:rsidDel="0008041C">
                <w:rPr>
                  <w:rFonts w:ascii="Tahoma" w:hAnsi="Tahoma" w:cs="Tahoma"/>
                  <w:sz w:val="18"/>
                  <w:szCs w:val="18"/>
                </w:rPr>
                <w:delText>ovlivnilo</w:delText>
              </w:r>
              <w:r w:rsidR="00AB5CF4"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  <w:r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uživatele tj. </w:delText>
              </w:r>
              <w:r w:rsidR="000F6B7E" w:rsidRPr="000F6B7E" w:rsidDel="0008041C">
                <w:rPr>
                  <w:rFonts w:ascii="Tahoma" w:hAnsi="Tahoma" w:cs="Tahoma"/>
                  <w:sz w:val="18"/>
                  <w:szCs w:val="18"/>
                </w:rPr>
                <w:delText>dětské klienty</w:delText>
              </w:r>
              <w:r w:rsidR="00AB5CF4"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, </w:delText>
              </w:r>
              <w:r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pro které by to znamenalo prodloužení </w:delText>
              </w:r>
              <w:r w:rsidR="000F6B7E"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omezení </w:delText>
              </w:r>
              <w:r w:rsidR="00A7703F" w:rsidRPr="000F6B7E" w:rsidDel="0008041C">
                <w:rPr>
                  <w:rFonts w:ascii="Tahoma" w:hAnsi="Tahoma" w:cs="Tahoma"/>
                  <w:sz w:val="18"/>
                  <w:szCs w:val="18"/>
                </w:rPr>
                <w:delText>služ</w:delText>
              </w:r>
              <w:r w:rsidR="000F6B7E" w:rsidRPr="000F6B7E" w:rsidDel="0008041C">
                <w:rPr>
                  <w:rFonts w:ascii="Tahoma" w:hAnsi="Tahoma" w:cs="Tahoma"/>
                  <w:sz w:val="18"/>
                  <w:szCs w:val="18"/>
                </w:rPr>
                <w:delText>e</w:delText>
              </w:r>
              <w:r w:rsidR="00A7703F" w:rsidRPr="000F6B7E" w:rsidDel="0008041C">
                <w:rPr>
                  <w:rFonts w:ascii="Tahoma" w:hAnsi="Tahoma" w:cs="Tahoma"/>
                  <w:sz w:val="18"/>
                  <w:szCs w:val="18"/>
                </w:rPr>
                <w:delText>b</w:delText>
              </w:r>
              <w:r w:rsidR="00680403" w:rsidRPr="000F6B7E" w:rsidDel="0008041C">
                <w:rPr>
                  <w:rFonts w:ascii="Tahoma" w:hAnsi="Tahoma" w:cs="Tahoma"/>
                  <w:sz w:val="18"/>
                  <w:szCs w:val="18"/>
                </w:rPr>
                <w:delText>,</w:delText>
              </w:r>
              <w:r w:rsidR="00A7703F" w:rsidRPr="000F6B7E" w:rsidDel="0008041C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  <w:r w:rsidR="000F6B7E" w:rsidRPr="000F6B7E" w:rsidDel="0008041C">
                <w:rPr>
                  <w:rFonts w:ascii="Tahoma" w:hAnsi="Tahoma" w:cs="Tahoma"/>
                  <w:sz w:val="18"/>
                  <w:szCs w:val="18"/>
                </w:rPr>
                <w:delText>které jsou pro ně v tomto objektu poskytovány.</w:delText>
              </w:r>
            </w:del>
          </w:p>
          <w:p w14:paraId="5FD92A59" w14:textId="77777777" w:rsidR="0008685E" w:rsidRDefault="001B70F1" w:rsidP="3E0E56E2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0F6B7E">
              <w:rPr>
                <w:rFonts w:ascii="Tahoma" w:hAnsi="Tahoma" w:cs="Tahoma"/>
                <w:sz w:val="18"/>
                <w:szCs w:val="18"/>
              </w:rPr>
              <w:t>Zadavatel má</w:t>
            </w:r>
            <w:r w:rsidR="00680403" w:rsidRPr="000F6B7E">
              <w:rPr>
                <w:rFonts w:ascii="Tahoma" w:hAnsi="Tahoma" w:cs="Tahoma"/>
                <w:sz w:val="18"/>
                <w:szCs w:val="18"/>
              </w:rPr>
              <w:t xml:space="preserve"> dále</w:t>
            </w:r>
            <w:r w:rsidRPr="000F6B7E">
              <w:rPr>
                <w:rFonts w:ascii="Tahoma" w:hAnsi="Tahoma" w:cs="Tahoma"/>
                <w:sz w:val="18"/>
                <w:szCs w:val="18"/>
              </w:rPr>
              <w:t xml:space="preserve"> za to, že zejména</w:t>
            </w:r>
            <w:r w:rsidR="0008685E">
              <w:rPr>
                <w:rFonts w:ascii="Tahoma" w:hAnsi="Tahoma" w:cs="Tahoma"/>
                <w:sz w:val="18"/>
                <w:szCs w:val="18"/>
              </w:rPr>
              <w:t>,</w:t>
            </w:r>
          </w:p>
          <w:p w14:paraId="314DC07B" w14:textId="648A5989" w:rsidR="00506032" w:rsidRPr="00534334" w:rsidRDefault="001B70F1" w:rsidP="00176AF4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3E0E56E2">
              <w:rPr>
                <w:rFonts w:ascii="Tahoma" w:hAnsi="Tahoma" w:cs="Tahoma"/>
                <w:sz w:val="18"/>
                <w:szCs w:val="18"/>
              </w:rPr>
              <w:t xml:space="preserve"> s ohledem na současnou ekonomickou situaci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>, kter</w:t>
            </w:r>
            <w:del w:id="7" w:author="Pavla Kustvánová" w:date="2023-02-22T11:44:00Z">
              <w:r w:rsidR="00FD5814" w:rsidRPr="3E0E56E2" w:rsidDel="00176AF4">
                <w:rPr>
                  <w:rFonts w:ascii="Tahoma" w:hAnsi="Tahoma" w:cs="Tahoma"/>
                  <w:sz w:val="18"/>
                  <w:szCs w:val="18"/>
                </w:rPr>
                <w:delText>á</w:delText>
              </w:r>
            </w:del>
            <w:ins w:id="8" w:author="Pavla Kustvánová" w:date="2023-02-22T11:44:00Z">
              <w:r w:rsidR="00176AF4">
                <w:rPr>
                  <w:rFonts w:ascii="Tahoma" w:hAnsi="Tahoma" w:cs="Tahoma"/>
                  <w:sz w:val="18"/>
                  <w:szCs w:val="18"/>
                </w:rPr>
                <w:t>á</w:t>
              </w:r>
            </w:ins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 způsobila výrazný pokles příjmů do rozpočtu zadavatele</w:t>
            </w:r>
            <w:r w:rsidRPr="3E0E56E2">
              <w:rPr>
                <w:rFonts w:ascii="Tahoma" w:hAnsi="Tahoma" w:cs="Tahoma"/>
                <w:sz w:val="18"/>
                <w:szCs w:val="18"/>
              </w:rPr>
              <w:t xml:space="preserve"> vzniklou v důsledku </w:t>
            </w:r>
            <w:del w:id="9" w:author="Pavla Kustvánová" w:date="2023-02-22T11:44:00Z">
              <w:r w:rsidRPr="3E0E56E2" w:rsidDel="00176AF4">
                <w:rPr>
                  <w:rFonts w:ascii="Tahoma" w:hAnsi="Tahoma" w:cs="Tahoma"/>
                  <w:sz w:val="18"/>
                  <w:szCs w:val="18"/>
                </w:rPr>
                <w:delText>epidemie koronaviru</w:delText>
              </w:r>
            </w:del>
            <w:ins w:id="10" w:author="Pavla Kustvánová" w:date="2023-02-22T11:44:00Z">
              <w:r w:rsidR="00176AF4">
                <w:rPr>
                  <w:rFonts w:ascii="Tahoma" w:hAnsi="Tahoma" w:cs="Tahoma"/>
                  <w:sz w:val="18"/>
                  <w:szCs w:val="18"/>
                </w:rPr>
                <w:t>války na Ukrajině</w:t>
              </w:r>
            </w:ins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, </w:t>
            </w:r>
            <w:r w:rsidRPr="3E0E56E2">
              <w:rPr>
                <w:rFonts w:ascii="Tahoma" w:hAnsi="Tahoma" w:cs="Tahoma"/>
                <w:sz w:val="18"/>
                <w:szCs w:val="18"/>
              </w:rPr>
              <w:t xml:space="preserve">by upřednostnění snahy o aplikaci tohoto aspektu v předmětné veřejné zakázce bez zohlednění časového </w:t>
            </w:r>
            <w:r w:rsidR="00FD5814" w:rsidRPr="3E0E56E2">
              <w:rPr>
                <w:rFonts w:ascii="Tahoma" w:hAnsi="Tahoma" w:cs="Tahoma"/>
                <w:sz w:val="18"/>
                <w:szCs w:val="18"/>
              </w:rPr>
              <w:t xml:space="preserve">a ekonomického </w:t>
            </w:r>
            <w:r w:rsidRPr="3E0E56E2">
              <w:rPr>
                <w:rFonts w:ascii="Tahoma" w:hAnsi="Tahoma" w:cs="Tahoma"/>
                <w:sz w:val="18"/>
                <w:szCs w:val="18"/>
              </w:rPr>
              <w:t xml:space="preserve">hlediska </w:t>
            </w:r>
            <w:r w:rsidR="007813DC" w:rsidRPr="3E0E56E2">
              <w:rPr>
                <w:rFonts w:ascii="Tahoma" w:hAnsi="Tahoma" w:cs="Tahoma"/>
                <w:sz w:val="18"/>
                <w:szCs w:val="18"/>
              </w:rPr>
              <w:t xml:space="preserve">znamenalo porušení povinnosti jednat v souladu s péčí řádného </w:t>
            </w:r>
            <w:r w:rsidR="007813DC" w:rsidRPr="3E0E56E2">
              <w:rPr>
                <w:rFonts w:ascii="Tahoma" w:hAnsi="Tahoma" w:cs="Tahoma"/>
                <w:sz w:val="18"/>
                <w:szCs w:val="18"/>
              </w:rPr>
              <w:lastRenderedPageBreak/>
              <w:t>hospodáře.</w:t>
            </w:r>
            <w:r w:rsidR="00E13042" w:rsidRPr="3E0E56E2">
              <w:rPr>
                <w:rFonts w:ascii="Tahoma" w:hAnsi="Tahoma" w:cs="Tahoma"/>
                <w:sz w:val="18"/>
                <w:szCs w:val="18"/>
              </w:rPr>
              <w:t xml:space="preserve"> Zadavatel</w:t>
            </w:r>
            <w:r w:rsidR="009B7AB8" w:rsidRPr="3E0E56E2">
              <w:rPr>
                <w:rFonts w:ascii="Tahoma" w:hAnsi="Tahoma" w:cs="Tahoma"/>
                <w:sz w:val="18"/>
                <w:szCs w:val="18"/>
              </w:rPr>
              <w:t xml:space="preserve"> má za to, že by zavedením tohoto aspektu došlo k navýšení ceny za předmět plnění</w:t>
            </w:r>
            <w:r w:rsidR="00AB5CF4" w:rsidRPr="3E0E56E2">
              <w:rPr>
                <w:rFonts w:ascii="Tahoma" w:hAnsi="Tahoma" w:cs="Tahoma"/>
                <w:sz w:val="18"/>
                <w:szCs w:val="18"/>
              </w:rPr>
              <w:t>, což by s ohledem na aktuální ekonomickou situaci mohlo znamenat ohrožení realizace celé akce</w:t>
            </w:r>
            <w:r w:rsidR="00D3332C" w:rsidRPr="3E0E56E2">
              <w:rPr>
                <w:rFonts w:ascii="Tahoma" w:hAnsi="Tahoma" w:cs="Tahoma"/>
                <w:sz w:val="18"/>
                <w:szCs w:val="18"/>
              </w:rPr>
              <w:t>.</w:t>
            </w:r>
          </w:p>
        </w:tc>
      </w:tr>
      <w:tr w:rsidR="00322C51" w:rsidRPr="00713E6D" w14:paraId="2AC20618" w14:textId="77777777" w:rsidTr="4ED38069">
        <w:trPr>
          <w:trHeight w:val="1166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3A947" w14:textId="4A2EC63A" w:rsidR="001406EE" w:rsidRPr="00534334" w:rsidRDefault="001406EE" w:rsidP="001406E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534334">
              <w:rPr>
                <w:rFonts w:ascii="Tahoma" w:hAnsi="Tahoma" w:cs="Tahoma"/>
                <w:b/>
                <w:bCs/>
                <w:sz w:val="18"/>
                <w:u w:val="single"/>
              </w:rPr>
              <w:lastRenderedPageBreak/>
              <w:t>PODPORA VZDĚLÁVÁNÍ, PRAXE A REKVALIFIKACÍ</w:t>
            </w:r>
          </w:p>
          <w:p w14:paraId="76C0B2D0" w14:textId="77777777" w:rsidR="001406EE" w:rsidRPr="00534334" w:rsidRDefault="001406EE">
            <w:pPr>
              <w:rPr>
                <w:rFonts w:ascii="Tahoma" w:hAnsi="Tahoma" w:cs="Tahoma"/>
                <w:sz w:val="18"/>
              </w:rPr>
            </w:pPr>
          </w:p>
          <w:p w14:paraId="213E370E" w14:textId="1B67C36B" w:rsidR="00616916" w:rsidRPr="00534334" w:rsidRDefault="00292971">
            <w:pPr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Mohou při plnění veřejné zakázky noví zaměstnanci, zejména znevýhodnění na trhu práce, získat nebo si zvýšit kvalifikaci? </w:t>
            </w:r>
          </w:p>
          <w:p w14:paraId="766734F2" w14:textId="2E2374A2" w:rsidR="00322C51" w:rsidRPr="00534334" w:rsidRDefault="00292971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Je možné v rámci plnění veřejné zakázky uspořádat exkurze pro školy nebo veřejnost?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629F2A" w14:textId="6E5E58CA" w:rsidR="00322C51" w:rsidRPr="00534334" w:rsidRDefault="0054303B">
            <w:pPr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>N</w:t>
            </w:r>
            <w:r w:rsidR="005D52FF" w:rsidRPr="00534334">
              <w:rPr>
                <w:rFonts w:ascii="Tahoma" w:hAnsi="Tahoma" w:cs="Tahoma"/>
                <w:sz w:val="18"/>
              </w:rPr>
              <w:t>e</w:t>
            </w:r>
          </w:p>
          <w:p w14:paraId="5FAD26BE" w14:textId="77777777" w:rsidR="004A15CE" w:rsidRPr="00534334" w:rsidRDefault="004A15CE">
            <w:pPr>
              <w:rPr>
                <w:rFonts w:ascii="Tahoma" w:hAnsi="Tahoma" w:cs="Tahoma"/>
                <w:sz w:val="18"/>
              </w:rPr>
            </w:pPr>
          </w:p>
          <w:p w14:paraId="698B8DE3" w14:textId="77777777" w:rsidR="004A15CE" w:rsidRPr="00534334" w:rsidRDefault="004A15CE">
            <w:pPr>
              <w:rPr>
                <w:rFonts w:ascii="Tahoma" w:hAnsi="Tahoma" w:cs="Tahoma"/>
                <w:sz w:val="18"/>
              </w:rPr>
            </w:pPr>
          </w:p>
          <w:p w14:paraId="706713A9" w14:textId="00C68A6D" w:rsidR="004A15CE" w:rsidRPr="00534334" w:rsidRDefault="004A15CE">
            <w:pPr>
              <w:rPr>
                <w:rFonts w:ascii="Tahoma" w:hAnsi="Tahoma" w:cs="Tahoma"/>
              </w:rPr>
            </w:pP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5B49DA64" w14:textId="4402F862" w:rsidR="00ED6031" w:rsidRPr="005555E4" w:rsidDel="005555E4" w:rsidRDefault="00ED6031" w:rsidP="003A2164">
            <w:pPr>
              <w:jc w:val="both"/>
              <w:rPr>
                <w:del w:id="11" w:author="Pavla Kustvánová" w:date="2023-03-30T11:35:00Z"/>
                <w:rFonts w:ascii="Tahoma" w:hAnsi="Tahoma" w:cs="Tahoma"/>
                <w:sz w:val="18"/>
              </w:rPr>
            </w:pPr>
            <w:r w:rsidRPr="005555E4">
              <w:rPr>
                <w:rFonts w:ascii="Tahoma" w:hAnsi="Tahoma" w:cs="Tahoma"/>
                <w:sz w:val="18"/>
              </w:rPr>
              <w:t xml:space="preserve">Zadavatel má za to, že zohlednění tohoto aspektu ve veřejné zakázce není vhodné ze stejných důvodů, jaké jsou uvedeny </w:t>
            </w:r>
            <w:r w:rsidR="001A4763" w:rsidRPr="005555E4">
              <w:rPr>
                <w:rFonts w:ascii="Tahoma" w:hAnsi="Tahoma" w:cs="Tahoma"/>
                <w:sz w:val="18"/>
              </w:rPr>
              <w:t xml:space="preserve">v předchozím bodě </w:t>
            </w:r>
            <w:r w:rsidRPr="005555E4">
              <w:rPr>
                <w:rFonts w:ascii="Tahoma" w:hAnsi="Tahoma" w:cs="Tahoma"/>
                <w:sz w:val="18"/>
              </w:rPr>
              <w:t>výše.</w:t>
            </w:r>
            <w:r w:rsidR="00FD5814" w:rsidRPr="005555E4">
              <w:rPr>
                <w:rFonts w:ascii="Tahoma" w:hAnsi="Tahoma" w:cs="Tahoma"/>
                <w:sz w:val="18"/>
              </w:rPr>
              <w:t xml:space="preserve"> </w:t>
            </w:r>
            <w:r w:rsidR="009B7AB8" w:rsidRPr="005555E4">
              <w:rPr>
                <w:rFonts w:ascii="Tahoma" w:hAnsi="Tahoma" w:cs="Tahoma"/>
                <w:sz w:val="18"/>
              </w:rPr>
              <w:t>Současně by z</w:t>
            </w:r>
            <w:r w:rsidR="00FD5814" w:rsidRPr="005555E4">
              <w:rPr>
                <w:rFonts w:ascii="Tahoma" w:hAnsi="Tahoma" w:cs="Tahoma"/>
                <w:sz w:val="18"/>
              </w:rPr>
              <w:t xml:space="preserve">avedení tohoto aspektu </w:t>
            </w:r>
            <w:r w:rsidR="00D3332C" w:rsidRPr="005555E4">
              <w:rPr>
                <w:rFonts w:ascii="Tahoma" w:hAnsi="Tahoma" w:cs="Tahoma"/>
                <w:sz w:val="18"/>
              </w:rPr>
              <w:t xml:space="preserve">mohlo výrazně prodloužit </w:t>
            </w:r>
            <w:r w:rsidR="00FD5814" w:rsidRPr="005555E4">
              <w:rPr>
                <w:rFonts w:ascii="Tahoma" w:hAnsi="Tahoma" w:cs="Tahoma"/>
                <w:sz w:val="18"/>
              </w:rPr>
              <w:t xml:space="preserve">harmonogram realizace </w:t>
            </w:r>
            <w:del w:id="12" w:author="Pavla Kustvánová" w:date="2023-03-20T08:25:00Z">
              <w:r w:rsidR="00FD5814" w:rsidRPr="005555E4" w:rsidDel="00713E6D">
                <w:rPr>
                  <w:rFonts w:ascii="Tahoma" w:hAnsi="Tahoma" w:cs="Tahoma"/>
                  <w:sz w:val="18"/>
                </w:rPr>
                <w:delText>stavby</w:delText>
              </w:r>
            </w:del>
            <w:ins w:id="13" w:author="Pavla Kustvánová" w:date="2023-03-20T08:25:00Z">
              <w:r w:rsidR="00713E6D" w:rsidRPr="005555E4">
                <w:rPr>
                  <w:rFonts w:ascii="Tahoma" w:hAnsi="Tahoma" w:cs="Tahoma"/>
                  <w:sz w:val="18"/>
                </w:rPr>
                <w:t>akce</w:t>
              </w:r>
            </w:ins>
            <w:r w:rsidR="00E13042" w:rsidRPr="005555E4">
              <w:rPr>
                <w:rFonts w:ascii="Tahoma" w:hAnsi="Tahoma" w:cs="Tahoma"/>
                <w:sz w:val="18"/>
              </w:rPr>
              <w:t>.</w:t>
            </w:r>
          </w:p>
          <w:p w14:paraId="704C5AFF" w14:textId="40FF9A8C" w:rsidR="00ED6031" w:rsidRPr="005555E4" w:rsidDel="005555E4" w:rsidRDefault="00ED6031" w:rsidP="003A2164">
            <w:pPr>
              <w:jc w:val="both"/>
              <w:rPr>
                <w:del w:id="14" w:author="Pavla Kustvánová" w:date="2023-03-30T11:35:00Z"/>
                <w:rFonts w:ascii="Tahoma" w:hAnsi="Tahoma" w:cs="Tahoma"/>
                <w:sz w:val="18"/>
              </w:rPr>
            </w:pPr>
          </w:p>
          <w:p w14:paraId="3D6A1C07" w14:textId="31B1FA8B" w:rsidR="00475D0D" w:rsidRPr="005555E4" w:rsidRDefault="00A47E63">
            <w:pPr>
              <w:jc w:val="both"/>
              <w:rPr>
                <w:rFonts w:ascii="Tahoma" w:hAnsi="Tahoma" w:cs="Tahoma"/>
                <w:sz w:val="18"/>
              </w:rPr>
            </w:pPr>
            <w:del w:id="15" w:author="Pavla Kustvánová" w:date="2023-03-30T11:35:00Z">
              <w:r w:rsidRPr="005555E4" w:rsidDel="005555E4">
                <w:rPr>
                  <w:rFonts w:ascii="Tahoma" w:hAnsi="Tahoma" w:cs="Tahoma"/>
                  <w:sz w:val="18"/>
                </w:rPr>
                <w:delText xml:space="preserve">Ve vztahu k exkurzím zadavatel nepovažuje za vhodné tento aspekt ve veřejné zakázce zohlednit, a to </w:delText>
              </w:r>
              <w:r w:rsidR="006B6B48" w:rsidRPr="005555E4" w:rsidDel="005555E4">
                <w:rPr>
                  <w:rFonts w:ascii="Tahoma" w:hAnsi="Tahoma" w:cs="Tahoma"/>
                  <w:sz w:val="18"/>
                </w:rPr>
                <w:delText xml:space="preserve">zejména </w:delText>
              </w:r>
              <w:r w:rsidRPr="005555E4" w:rsidDel="005555E4">
                <w:rPr>
                  <w:rFonts w:ascii="Tahoma" w:hAnsi="Tahoma" w:cs="Tahoma"/>
                  <w:sz w:val="18"/>
                </w:rPr>
                <w:delText xml:space="preserve">vzhledem </w:delText>
              </w:r>
              <w:r w:rsidR="00041A62" w:rsidRPr="005555E4" w:rsidDel="005555E4">
                <w:rPr>
                  <w:rFonts w:ascii="Tahoma" w:hAnsi="Tahoma" w:cs="Tahoma"/>
                  <w:sz w:val="18"/>
                </w:rPr>
                <w:delText>k</w:delText>
              </w:r>
              <w:r w:rsidR="006B6B48" w:rsidRPr="005555E4" w:rsidDel="005555E4">
                <w:rPr>
                  <w:rFonts w:ascii="Tahoma" w:hAnsi="Tahoma" w:cs="Tahoma"/>
                  <w:sz w:val="18"/>
                </w:rPr>
                <w:delText xml:space="preserve"> požadavku na realizaci </w:delText>
              </w:r>
              <w:r w:rsidR="003A2AA7" w:rsidRPr="005555E4" w:rsidDel="005555E4">
                <w:rPr>
                  <w:rFonts w:ascii="Tahoma" w:hAnsi="Tahoma" w:cs="Tahoma"/>
                  <w:sz w:val="18"/>
                </w:rPr>
                <w:delText>zakázky</w:delText>
              </w:r>
              <w:r w:rsidR="006B6B48" w:rsidRPr="005555E4" w:rsidDel="005555E4">
                <w:rPr>
                  <w:rFonts w:ascii="Tahoma" w:hAnsi="Tahoma" w:cs="Tahoma"/>
                  <w:sz w:val="18"/>
                </w:rPr>
                <w:delText xml:space="preserve"> v době letních prázdnin</w:delText>
              </w:r>
            </w:del>
            <w:del w:id="16" w:author="Pavla Kustvánová" w:date="2023-02-22T11:45:00Z">
              <w:r w:rsidR="006B6B48" w:rsidRPr="005555E4" w:rsidDel="00176AF4">
                <w:rPr>
                  <w:rFonts w:ascii="Tahoma" w:hAnsi="Tahoma" w:cs="Tahoma"/>
                  <w:sz w:val="18"/>
                </w:rPr>
                <w:delText>.</w:delText>
              </w:r>
            </w:del>
            <w:del w:id="17" w:author="Pavla Kustvánová" w:date="2023-03-30T11:35:00Z">
              <w:r w:rsidR="006B6B48" w:rsidRPr="005555E4" w:rsidDel="005555E4">
                <w:rPr>
                  <w:rFonts w:ascii="Tahoma" w:hAnsi="Tahoma" w:cs="Tahoma"/>
                  <w:sz w:val="18"/>
                </w:rPr>
                <w:delText xml:space="preserve"> </w:delText>
              </w:r>
            </w:del>
            <w:del w:id="18" w:author="Pavla Kustvánová" w:date="2023-02-22T11:45:00Z">
              <w:r w:rsidR="00F77701" w:rsidRPr="005555E4" w:rsidDel="00176AF4">
                <w:rPr>
                  <w:rFonts w:ascii="Tahoma" w:hAnsi="Tahoma" w:cs="Tahoma"/>
                  <w:sz w:val="18"/>
                </w:rPr>
                <w:delText>S</w:delText>
              </w:r>
              <w:r w:rsidRPr="005555E4" w:rsidDel="00176AF4">
                <w:rPr>
                  <w:rFonts w:ascii="Tahoma" w:hAnsi="Tahoma" w:cs="Tahoma"/>
                  <w:sz w:val="18"/>
                </w:rPr>
                <w:delText>oučasn</w:delText>
              </w:r>
              <w:r w:rsidR="00F77701" w:rsidRPr="005555E4" w:rsidDel="00176AF4">
                <w:rPr>
                  <w:rFonts w:ascii="Tahoma" w:hAnsi="Tahoma" w:cs="Tahoma"/>
                  <w:sz w:val="18"/>
                </w:rPr>
                <w:delText xml:space="preserve">ě uplatnění tohoto aspektu ovlivňuje </w:delText>
              </w:r>
              <w:r w:rsidR="003A2AA7" w:rsidRPr="005555E4" w:rsidDel="00176AF4">
                <w:rPr>
                  <w:rFonts w:ascii="Tahoma" w:hAnsi="Tahoma" w:cs="Tahoma"/>
                  <w:sz w:val="18"/>
                </w:rPr>
                <w:delText>rovněž</w:delText>
              </w:r>
              <w:r w:rsidR="005D52FF" w:rsidRPr="005555E4" w:rsidDel="00176AF4">
                <w:rPr>
                  <w:rFonts w:ascii="Tahoma" w:hAnsi="Tahoma" w:cs="Tahoma"/>
                  <w:sz w:val="18"/>
                </w:rPr>
                <w:delText> nepřízniv</w:delText>
              </w:r>
              <w:r w:rsidR="00F77701" w:rsidRPr="005555E4" w:rsidDel="00176AF4">
                <w:rPr>
                  <w:rFonts w:ascii="Tahoma" w:hAnsi="Tahoma" w:cs="Tahoma"/>
                  <w:sz w:val="18"/>
                </w:rPr>
                <w:delText>á</w:delText>
              </w:r>
              <w:r w:rsidR="005D52FF" w:rsidRPr="005555E4" w:rsidDel="00176AF4">
                <w:rPr>
                  <w:rFonts w:ascii="Tahoma" w:hAnsi="Tahoma" w:cs="Tahoma"/>
                  <w:sz w:val="18"/>
                </w:rPr>
                <w:delText xml:space="preserve"> epidemiologick</w:delText>
              </w:r>
              <w:r w:rsidR="00F77701" w:rsidRPr="005555E4" w:rsidDel="00176AF4">
                <w:rPr>
                  <w:rFonts w:ascii="Tahoma" w:hAnsi="Tahoma" w:cs="Tahoma"/>
                  <w:sz w:val="18"/>
                </w:rPr>
                <w:delText>á</w:delText>
              </w:r>
              <w:r w:rsidR="005D52FF" w:rsidRPr="005555E4" w:rsidDel="00176AF4">
                <w:rPr>
                  <w:rFonts w:ascii="Tahoma" w:hAnsi="Tahoma" w:cs="Tahoma"/>
                  <w:sz w:val="18"/>
                </w:rPr>
                <w:delText xml:space="preserve"> situac</w:delText>
              </w:r>
              <w:r w:rsidR="00F77701" w:rsidRPr="005555E4" w:rsidDel="00176AF4">
                <w:rPr>
                  <w:rFonts w:ascii="Tahoma" w:hAnsi="Tahoma" w:cs="Tahoma"/>
                  <w:sz w:val="18"/>
                </w:rPr>
                <w:delText>e</w:delText>
              </w:r>
              <w:r w:rsidR="001A4763" w:rsidRPr="005555E4" w:rsidDel="00176AF4">
                <w:rPr>
                  <w:rFonts w:ascii="Tahoma" w:hAnsi="Tahoma" w:cs="Tahoma"/>
                  <w:sz w:val="18"/>
                </w:rPr>
                <w:delText xml:space="preserve"> (oblasti školství nevyjímaje)</w:delText>
              </w:r>
              <w:r w:rsidR="005D52FF" w:rsidRPr="005555E4" w:rsidDel="00176AF4">
                <w:rPr>
                  <w:rFonts w:ascii="Tahoma" w:hAnsi="Tahoma" w:cs="Tahoma"/>
                  <w:sz w:val="18"/>
                </w:rPr>
                <w:delText xml:space="preserve">, </w:delText>
              </w:r>
            </w:del>
            <w:del w:id="19" w:author="Pavla Kustvánová" w:date="2023-03-30T11:35:00Z">
              <w:r w:rsidR="005D52FF" w:rsidRPr="005555E4" w:rsidDel="005555E4">
                <w:rPr>
                  <w:rFonts w:ascii="Tahoma" w:hAnsi="Tahoma" w:cs="Tahoma"/>
                  <w:sz w:val="18"/>
                </w:rPr>
                <w:delText>kdy nelze zaručit splnění tohoto aspektu</w:delText>
              </w:r>
              <w:r w:rsidR="001A4763" w:rsidRPr="005555E4" w:rsidDel="005555E4">
                <w:rPr>
                  <w:rFonts w:ascii="Tahoma" w:hAnsi="Tahoma" w:cs="Tahoma"/>
                  <w:sz w:val="18"/>
                </w:rPr>
                <w:delText>, což by ve výsledku mohlo být značně omezujícím faktorem soutěžního prostředí a tedy nepřiměřeným požadavkem</w:delText>
              </w:r>
              <w:r w:rsidR="00FD5814" w:rsidRPr="005555E4" w:rsidDel="005555E4">
                <w:rPr>
                  <w:rFonts w:ascii="Tahoma" w:hAnsi="Tahoma" w:cs="Tahoma"/>
                  <w:sz w:val="18"/>
                </w:rPr>
                <w:delText>.</w:delText>
              </w:r>
            </w:del>
          </w:p>
        </w:tc>
      </w:tr>
      <w:tr w:rsidR="007E3C2C" w:rsidRPr="00534334" w14:paraId="0C63A611" w14:textId="77777777" w:rsidTr="4ED38069">
        <w:trPr>
          <w:trHeight w:val="1723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9AF8B" w14:textId="2A81F399" w:rsidR="001406EE" w:rsidRPr="00534334" w:rsidRDefault="001406EE" w:rsidP="001406E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534334">
              <w:rPr>
                <w:rFonts w:ascii="Tahoma" w:hAnsi="Tahoma" w:cs="Tahoma"/>
                <w:b/>
                <w:bCs/>
                <w:sz w:val="18"/>
                <w:u w:val="single"/>
              </w:rPr>
              <w:t xml:space="preserve">PODPORA DŮSTOJNÝCH PRACOVNÍCH PODMÍNEK </w:t>
            </w:r>
          </w:p>
          <w:p w14:paraId="57BDACFB" w14:textId="77777777" w:rsidR="001406EE" w:rsidRPr="00534334" w:rsidRDefault="001406EE" w:rsidP="001406EE">
            <w:pPr>
              <w:rPr>
                <w:rFonts w:ascii="Tahoma" w:hAnsi="Tahoma" w:cs="Tahoma"/>
                <w:sz w:val="18"/>
              </w:rPr>
            </w:pPr>
          </w:p>
          <w:p w14:paraId="7070A07B" w14:textId="5998D8B0" w:rsidR="007E3C2C" w:rsidRPr="00534334" w:rsidRDefault="007E3C2C" w:rsidP="001406EE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Existuje zvýšené riziko, že při plnění veřejné zakázky bude docházet k porušování zákonného standardu pracovních podmínek dle zákoníku práce, právních předpisů v oblasti zaměstnanosti a BOZP? Případně je relevantní v rámci veřejné zakázky hodnotit lepší pracovní podmínky osob podílejících se na plnění, nad rámec zákonného standardu pracovních podmínek?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97FC0" w14:textId="282C65FD" w:rsidR="007E3C2C" w:rsidRPr="00534334" w:rsidRDefault="005D52FF" w:rsidP="007E3C2C">
            <w:pPr>
              <w:rPr>
                <w:rFonts w:ascii="Tahoma" w:hAnsi="Tahoma" w:cs="Tahoma"/>
                <w:sz w:val="18"/>
                <w:szCs w:val="18"/>
              </w:rPr>
            </w:pPr>
            <w:r w:rsidRPr="00534334">
              <w:rPr>
                <w:rFonts w:ascii="Tahoma" w:hAnsi="Tahoma" w:cs="Tahoma"/>
                <w:sz w:val="18"/>
                <w:szCs w:val="18"/>
              </w:rPr>
              <w:t>Ano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A4DE4C7" w14:textId="363CEB1C" w:rsidR="00E63FB8" w:rsidRPr="00534334" w:rsidRDefault="00BA4E49" w:rsidP="00801D48">
            <w:pPr>
              <w:jc w:val="both"/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>Zadavatel stanovuje</w:t>
            </w:r>
            <w:r w:rsidR="003A2164" w:rsidRPr="00534334">
              <w:rPr>
                <w:rFonts w:ascii="Tahoma" w:hAnsi="Tahoma" w:cs="Tahoma"/>
                <w:sz w:val="18"/>
              </w:rPr>
              <w:t xml:space="preserve"> zhotoviteli</w:t>
            </w:r>
            <w:r w:rsidRPr="00534334">
              <w:rPr>
                <w:rFonts w:ascii="Tahoma" w:hAnsi="Tahoma" w:cs="Tahoma"/>
                <w:sz w:val="18"/>
              </w:rPr>
              <w:t xml:space="preserve"> v obchodních podmínkách povinnost provést dílo za použití postupů, které odpovídají právním předpisům ČR.</w:t>
            </w:r>
          </w:p>
          <w:p w14:paraId="06F28EAD" w14:textId="43EC8E1E" w:rsidR="00E63FB8" w:rsidRPr="00534334" w:rsidDel="00713E6D" w:rsidRDefault="00BA4E49" w:rsidP="00801D48">
            <w:pPr>
              <w:jc w:val="both"/>
              <w:rPr>
                <w:del w:id="20" w:author="Pavla Kustvánová" w:date="2023-03-20T08:26:00Z"/>
                <w:rFonts w:ascii="Tahoma" w:hAnsi="Tahoma" w:cs="Tahoma"/>
                <w:sz w:val="18"/>
              </w:rPr>
            </w:pPr>
            <w:del w:id="21" w:author="Pavla Kustvánová" w:date="2023-03-20T08:26:00Z">
              <w:r w:rsidRPr="00534334" w:rsidDel="00713E6D">
                <w:rPr>
                  <w:rFonts w:ascii="Tahoma" w:hAnsi="Tahoma" w:cs="Tahoma"/>
                  <w:sz w:val="18"/>
                </w:rPr>
                <w:delText xml:space="preserve">Na plnění veřejné zakázky se bude podílet koordinátor BOZP určený zadavatelem, který </w:delText>
              </w:r>
              <w:r w:rsidR="003A2164" w:rsidRPr="00534334" w:rsidDel="00713E6D">
                <w:rPr>
                  <w:rFonts w:ascii="Tahoma" w:hAnsi="Tahoma" w:cs="Tahoma"/>
                  <w:sz w:val="18"/>
                </w:rPr>
                <w:delText>má právo</w:delText>
              </w:r>
              <w:r w:rsidR="003A2164" w:rsidRPr="00285B7A" w:rsidDel="00713E6D">
                <w:rPr>
                  <w:rFonts w:ascii="Tahoma" w:hAnsi="Tahoma" w:cs="Tahoma"/>
                </w:rPr>
                <w:delText xml:space="preserve"> </w:delText>
              </w:r>
              <w:r w:rsidR="003A2164" w:rsidRPr="00534334" w:rsidDel="00713E6D">
                <w:rPr>
                  <w:rFonts w:ascii="Tahoma" w:hAnsi="Tahoma" w:cs="Tahoma"/>
                  <w:sz w:val="18"/>
                </w:rPr>
                <w:delText xml:space="preserve">přerušit práce na staveništi z důvodu porušení pravidel bezpečnosti a ochrany zdraví při práci, přičemž zhotovitel je povinen výkon činnosti koordinátor BOZP umožnit. </w:delText>
              </w:r>
              <w:r w:rsidR="00E63FB8" w:rsidRPr="00534334" w:rsidDel="00713E6D">
                <w:rPr>
                  <w:rFonts w:ascii="Tahoma" w:hAnsi="Tahoma" w:cs="Tahoma"/>
                  <w:sz w:val="18"/>
                </w:rPr>
                <w:delText>Koordinátor BOZP povede bezpečnostní deník, do kterého budou zaznamenávány veškeré skutečnosti týkající se bezpečnosti a ochrany zdraví při práci na staveništi.</w:delText>
              </w:r>
            </w:del>
          </w:p>
          <w:p w14:paraId="16B45A8A" w14:textId="77777777" w:rsidR="00437160" w:rsidRDefault="003A2164" w:rsidP="00801D48">
            <w:pPr>
              <w:jc w:val="both"/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Zhotovitel </w:t>
            </w:r>
            <w:r w:rsidR="00E63FB8" w:rsidRPr="00534334">
              <w:rPr>
                <w:rFonts w:ascii="Tahoma" w:hAnsi="Tahoma" w:cs="Tahoma"/>
                <w:sz w:val="18"/>
              </w:rPr>
              <w:t>se dle obchodních podmínek zavazuje plnit veškeré povinnosti, které mu ukládá zákon č. 309/2006 Sb. a</w:t>
            </w:r>
            <w:r w:rsidRPr="00534334">
              <w:rPr>
                <w:rFonts w:ascii="Tahoma" w:hAnsi="Tahoma" w:cs="Tahoma"/>
                <w:sz w:val="18"/>
              </w:rPr>
              <w:t xml:space="preserve"> odpovídá za bezpečnost a ochranu zdraví při práci všech osob v prostoru staveniště a zabezpečí, aby osoby podílející se na zhotovení díla a pohybující se po staveništi byly vybaveny ochrannými pracovními pomůckami a řádně proškoleny v oblasti bezpečnosti a ochrany zdraví při práci.</w:t>
            </w:r>
            <w:r w:rsidR="00FD5814">
              <w:rPr>
                <w:rFonts w:ascii="Tahoma" w:hAnsi="Tahoma" w:cs="Tahoma"/>
                <w:sz w:val="18"/>
              </w:rPr>
              <w:t xml:space="preserve"> </w:t>
            </w:r>
          </w:p>
          <w:p w14:paraId="6C36C655" w14:textId="5A14543B" w:rsidR="00437AF1" w:rsidRPr="00534334" w:rsidRDefault="003723E4" w:rsidP="00801D48">
            <w:pPr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sz w:val="18"/>
              </w:rPr>
              <w:t>Ve vztahu h</w:t>
            </w:r>
            <w:r w:rsidRPr="00437160">
              <w:rPr>
                <w:rFonts w:ascii="Tahoma" w:hAnsi="Tahoma" w:cs="Tahoma"/>
                <w:sz w:val="18"/>
              </w:rPr>
              <w:t>odnocení lepších pracovních podmínek osob podílejících se na plnění stavebních prací</w:t>
            </w:r>
            <w:r>
              <w:rPr>
                <w:rFonts w:ascii="Tahoma" w:hAnsi="Tahoma" w:cs="Tahoma"/>
                <w:sz w:val="18"/>
              </w:rPr>
              <w:t>, pak zadav</w:t>
            </w:r>
            <w:r w:rsidR="0055666C">
              <w:rPr>
                <w:rFonts w:ascii="Tahoma" w:hAnsi="Tahoma" w:cs="Tahoma"/>
                <w:sz w:val="18"/>
              </w:rPr>
              <w:t>a</w:t>
            </w:r>
            <w:r>
              <w:rPr>
                <w:rFonts w:ascii="Tahoma" w:hAnsi="Tahoma" w:cs="Tahoma"/>
                <w:sz w:val="18"/>
              </w:rPr>
              <w:t>tel</w:t>
            </w:r>
            <w:r w:rsidR="0055666C">
              <w:rPr>
                <w:rFonts w:ascii="Tahoma" w:hAnsi="Tahoma" w:cs="Tahoma"/>
                <w:sz w:val="18"/>
              </w:rPr>
              <w:t xml:space="preserve"> uvádí, že</w:t>
            </w:r>
            <w:r>
              <w:rPr>
                <w:rFonts w:ascii="Tahoma" w:hAnsi="Tahoma" w:cs="Tahoma"/>
                <w:sz w:val="18"/>
              </w:rPr>
              <w:t xml:space="preserve"> </w:t>
            </w:r>
            <w:r w:rsidR="0055666C">
              <w:rPr>
                <w:rFonts w:ascii="Tahoma" w:hAnsi="Tahoma" w:cs="Tahoma"/>
                <w:sz w:val="18"/>
              </w:rPr>
              <w:t>uplatnění výše popsaných požadavků v rámci tohoto aspe</w:t>
            </w:r>
            <w:r w:rsidR="00437160">
              <w:rPr>
                <w:rFonts w:ascii="Tahoma" w:hAnsi="Tahoma" w:cs="Tahoma"/>
                <w:sz w:val="18"/>
              </w:rPr>
              <w:t>k</w:t>
            </w:r>
            <w:r w:rsidR="0055666C">
              <w:rPr>
                <w:rFonts w:ascii="Tahoma" w:hAnsi="Tahoma" w:cs="Tahoma"/>
                <w:sz w:val="18"/>
              </w:rPr>
              <w:t>tu považuje za dostatečné</w:t>
            </w:r>
            <w:r w:rsidR="00437160">
              <w:rPr>
                <w:rFonts w:ascii="Tahoma" w:hAnsi="Tahoma" w:cs="Tahoma"/>
                <w:sz w:val="18"/>
              </w:rPr>
              <w:t xml:space="preserve"> a jejich další hodnocení již nepovažuje za</w:t>
            </w:r>
            <w:r w:rsidRPr="00437160">
              <w:rPr>
                <w:rFonts w:ascii="Tahoma" w:hAnsi="Tahoma" w:cs="Tahoma"/>
                <w:sz w:val="18"/>
              </w:rPr>
              <w:t xml:space="preserve"> relevantní.</w:t>
            </w:r>
          </w:p>
        </w:tc>
      </w:tr>
      <w:tr w:rsidR="007E3C2C" w:rsidRPr="00285B7A" w14:paraId="00901020" w14:textId="77777777" w:rsidTr="4ED38069">
        <w:trPr>
          <w:trHeight w:val="1267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1F7E4" w14:textId="77777777" w:rsidR="001406EE" w:rsidRPr="0040278F" w:rsidRDefault="001406EE" w:rsidP="003723E4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lastRenderedPageBreak/>
              <w:t xml:space="preserve">ETICKÉ NAKUPOVÁNÍ </w:t>
            </w:r>
          </w:p>
          <w:p w14:paraId="3AE3941E" w14:textId="77777777" w:rsidR="001406EE" w:rsidRPr="0040278F" w:rsidRDefault="001406EE" w:rsidP="003723E4">
            <w:pPr>
              <w:rPr>
                <w:rFonts w:ascii="Tahoma" w:hAnsi="Tahoma" w:cs="Tahoma"/>
                <w:sz w:val="18"/>
              </w:rPr>
            </w:pPr>
          </w:p>
          <w:p w14:paraId="65E67EF7" w14:textId="22A1F93E" w:rsidR="007E3C2C" w:rsidRPr="0040278F" w:rsidRDefault="007E3C2C" w:rsidP="003723E4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Existuje zvýšené riziko, že při plnění veřejné zakázky může docházet k porušování mezinárodních úmluv o lidských právech, sociálních či pracovních právech, zejména úmluv Mezinárodní organizace práce (ILO) uvedených v příloze X směrnice č. 2014/24/EU?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A1AAB0" w14:textId="2EA44100" w:rsidR="007E3C2C" w:rsidRPr="0040278F" w:rsidRDefault="00506032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Ne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131DFD6E" w14:textId="380F4E3A" w:rsidR="007E3C2C" w:rsidRPr="0040278F" w:rsidRDefault="00000088">
            <w:pPr>
              <w:jc w:val="both"/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U </w:t>
            </w:r>
            <w:r w:rsidR="00E63FB8" w:rsidRPr="0040278F">
              <w:rPr>
                <w:rFonts w:ascii="Tahoma" w:hAnsi="Tahoma" w:cs="Tahoma"/>
                <w:sz w:val="18"/>
              </w:rPr>
              <w:t>této veřejné zakázky</w:t>
            </w:r>
            <w:r w:rsidRPr="0040278F">
              <w:rPr>
                <w:rFonts w:ascii="Tahoma" w:hAnsi="Tahoma" w:cs="Tahoma"/>
                <w:sz w:val="18"/>
              </w:rPr>
              <w:t xml:space="preserve"> se nejedná o komoditu, kde by bylo vhodné vzhledem k povaze a smyslu veřejné zakázky tento aspekt využít. Současně lze konstatovat, že u </w:t>
            </w:r>
            <w:r w:rsidR="00A03986" w:rsidRPr="0040278F">
              <w:rPr>
                <w:rFonts w:ascii="Tahoma" w:hAnsi="Tahoma" w:cs="Tahoma"/>
                <w:sz w:val="18"/>
              </w:rPr>
              <w:t xml:space="preserve">této veřejné zakázky </w:t>
            </w:r>
            <w:r w:rsidRPr="0040278F">
              <w:rPr>
                <w:rFonts w:ascii="Tahoma" w:hAnsi="Tahoma" w:cs="Tahoma"/>
                <w:sz w:val="18"/>
              </w:rPr>
              <w:t xml:space="preserve">zadavatel nespatřuje zvýšené riziko porušování věcně příslušných dohod a práv </w:t>
            </w:r>
            <w:del w:id="22" w:author="Pavla Kustvánová" w:date="2023-02-22T11:46:00Z">
              <w:r w:rsidRPr="0040278F" w:rsidDel="00176AF4">
                <w:rPr>
                  <w:rFonts w:ascii="Tahoma" w:hAnsi="Tahoma" w:cs="Tahoma"/>
                  <w:sz w:val="18"/>
                </w:rPr>
                <w:delText xml:space="preserve">a rovněž to, že komodita nespadá mezi typické </w:delText>
              </w:r>
              <w:r w:rsidR="005D52FF" w:rsidRPr="0040278F" w:rsidDel="00176AF4">
                <w:rPr>
                  <w:rFonts w:ascii="Tahoma" w:hAnsi="Tahoma" w:cs="Tahoma"/>
                  <w:sz w:val="18"/>
                </w:rPr>
                <w:delText>stavební práce, dodávky a služby</w:delText>
              </w:r>
              <w:r w:rsidRPr="0040278F" w:rsidDel="00176AF4">
                <w:rPr>
                  <w:rFonts w:ascii="Tahoma" w:hAnsi="Tahoma" w:cs="Tahoma"/>
                  <w:sz w:val="18"/>
                </w:rPr>
                <w:delText>, kde by bylo vhodné tento aspekt uplatnit</w:delText>
              </w:r>
            </w:del>
            <w:r w:rsidRPr="0040278F">
              <w:rPr>
                <w:rFonts w:ascii="Tahoma" w:hAnsi="Tahoma" w:cs="Tahoma"/>
                <w:sz w:val="18"/>
              </w:rPr>
              <w:t>.</w:t>
            </w:r>
          </w:p>
        </w:tc>
      </w:tr>
      <w:tr w:rsidR="007E3C2C" w:rsidRPr="00285B7A" w14:paraId="77C92C5C" w14:textId="77777777" w:rsidTr="4ED38069">
        <w:trPr>
          <w:trHeight w:val="998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9239C" w14:textId="734FF7E8" w:rsidR="001406EE" w:rsidRPr="0040278F" w:rsidRDefault="001406EE" w:rsidP="001406E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t xml:space="preserve">PODPORA ÚČASTI SOCIÁLNÍCH PODNIKŮ VE VEŘEJNÝCH ZAKÁZKÁCH </w:t>
            </w:r>
          </w:p>
          <w:p w14:paraId="30E3AB8C" w14:textId="77777777" w:rsidR="001406EE" w:rsidRPr="0040278F" w:rsidRDefault="001406EE" w:rsidP="001406EE">
            <w:pPr>
              <w:rPr>
                <w:rFonts w:ascii="Tahoma" w:hAnsi="Tahoma" w:cs="Tahoma"/>
                <w:sz w:val="18"/>
              </w:rPr>
            </w:pPr>
          </w:p>
          <w:p w14:paraId="31C740B7" w14:textId="47B61F82" w:rsidR="007E3C2C" w:rsidRPr="0040278F" w:rsidRDefault="007E3C2C" w:rsidP="001406EE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Mohou plnění veřejné zakázky (nebo její části) poskytnout sociální podniky, případně se na plnění podílet jako poddodavatelé? 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0A82F3" w14:textId="4E264EA7" w:rsidR="007E3C2C" w:rsidRPr="0040278F" w:rsidRDefault="00DD589F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N</w:t>
            </w:r>
            <w:r w:rsidR="007E3C2C" w:rsidRPr="0040278F">
              <w:rPr>
                <w:rFonts w:ascii="Tahoma" w:hAnsi="Tahoma" w:cs="Tahoma"/>
                <w:sz w:val="18"/>
              </w:rPr>
              <w:t>erelevantní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24E7AC8" w14:textId="77AEE6E9" w:rsidR="007E3C2C" w:rsidRPr="0040278F" w:rsidRDefault="007E3C2C" w:rsidP="00311D67">
            <w:pPr>
              <w:jc w:val="both"/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Vzhledem k předmětu plnění této veřejné zakázky není možné, aby se na</w:t>
            </w:r>
            <w:r w:rsidR="0073756F" w:rsidRPr="0040278F">
              <w:rPr>
                <w:rFonts w:ascii="Tahoma" w:hAnsi="Tahoma" w:cs="Tahoma"/>
                <w:sz w:val="18"/>
              </w:rPr>
              <w:t xml:space="preserve"> jejím plnění podílely</w:t>
            </w:r>
            <w:r w:rsidRPr="0040278F">
              <w:rPr>
                <w:rFonts w:ascii="Tahoma" w:hAnsi="Tahoma" w:cs="Tahoma"/>
                <w:sz w:val="18"/>
              </w:rPr>
              <w:t xml:space="preserve"> sociální podniky. U tohoto aspektu nelze využít sociální podniky rovněž ani jako poddodavatelské podniky.</w:t>
            </w:r>
          </w:p>
        </w:tc>
      </w:tr>
      <w:tr w:rsidR="007E3C2C" w:rsidRPr="00285B7A" w14:paraId="36DBD2E3" w14:textId="77777777" w:rsidTr="4ED38069">
        <w:trPr>
          <w:trHeight w:val="1459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33189" w14:textId="6E0E2A54" w:rsidR="001406EE" w:rsidRPr="0040278F" w:rsidRDefault="001406EE" w:rsidP="001406E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t>PODPORA PŘÍSTUPU MALÝCH A STŘEDNÍCH PODNIKŮ K VEŘEJNÝM ZAKÁZKÁM</w:t>
            </w:r>
          </w:p>
          <w:p w14:paraId="08FE0ACC" w14:textId="77777777" w:rsidR="001406EE" w:rsidRPr="0040278F" w:rsidRDefault="001406EE" w:rsidP="001406EE">
            <w:pPr>
              <w:rPr>
                <w:rFonts w:ascii="Tahoma" w:hAnsi="Tahoma" w:cs="Tahoma"/>
                <w:sz w:val="18"/>
              </w:rPr>
            </w:pPr>
          </w:p>
          <w:p w14:paraId="7BB7C03A" w14:textId="2938F43A" w:rsidR="007E3C2C" w:rsidRPr="0040278F" w:rsidRDefault="007E3C2C" w:rsidP="001406EE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Mohou veřejnou zakázku nebo její část plnit malé a střední podniky (případně se na plnění podílet jako poddodavatelé)? Je vhodné přijmout taková opatření, aby se zlepšil jejich přístup k účasti ve veřejné zakázce?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56662F" w14:textId="2FCFB382" w:rsidR="007E3C2C" w:rsidRPr="0040278F" w:rsidRDefault="00DD589F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A</w:t>
            </w:r>
            <w:r w:rsidR="007E3C2C" w:rsidRPr="0040278F">
              <w:rPr>
                <w:rFonts w:ascii="Tahoma" w:hAnsi="Tahoma" w:cs="Tahoma"/>
                <w:sz w:val="18"/>
              </w:rPr>
              <w:t>no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F2D2714" w14:textId="458952DD" w:rsidR="005F08D8" w:rsidRPr="0040278F" w:rsidRDefault="005F08D8" w:rsidP="4ED3806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4ED38069">
              <w:rPr>
                <w:rFonts w:ascii="Tahoma" w:hAnsi="Tahoma" w:cs="Tahoma"/>
                <w:sz w:val="18"/>
                <w:szCs w:val="18"/>
              </w:rPr>
              <w:t xml:space="preserve">Jedná se o </w:t>
            </w:r>
            <w:del w:id="23" w:author="Pavla Kustvánová" w:date="2023-03-20T08:27:00Z">
              <w:r w:rsidR="066E75F8" w:rsidRPr="4ED38069" w:rsidDel="00713E6D">
                <w:rPr>
                  <w:rFonts w:ascii="Tahoma" w:hAnsi="Tahoma" w:cs="Tahoma"/>
                  <w:sz w:val="18"/>
                  <w:szCs w:val="18"/>
                </w:rPr>
                <w:delText>zjednodušen</w:delText>
              </w:r>
              <w:r w:rsidR="6387B4B7" w:rsidRPr="4ED38069" w:rsidDel="00713E6D">
                <w:rPr>
                  <w:rFonts w:ascii="Tahoma" w:hAnsi="Tahoma" w:cs="Tahoma"/>
                  <w:sz w:val="18"/>
                  <w:szCs w:val="18"/>
                </w:rPr>
                <w:delText>ou</w:delText>
              </w:r>
              <w:r w:rsidR="066E75F8" w:rsidRPr="4ED38069" w:rsidDel="00713E6D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  <w:r w:rsidR="4EB657C4" w:rsidRPr="4ED38069" w:rsidDel="00713E6D">
                <w:rPr>
                  <w:rFonts w:ascii="Tahoma" w:hAnsi="Tahoma" w:cs="Tahoma"/>
                  <w:sz w:val="18"/>
                  <w:szCs w:val="18"/>
                </w:rPr>
                <w:delText>po</w:delText>
              </w:r>
              <w:r w:rsidRPr="4ED38069" w:rsidDel="00713E6D">
                <w:rPr>
                  <w:rFonts w:ascii="Tahoma" w:hAnsi="Tahoma" w:cs="Tahoma"/>
                  <w:sz w:val="18"/>
                  <w:szCs w:val="18"/>
                </w:rPr>
                <w:delText xml:space="preserve">dlimitní </w:delText>
              </w:r>
            </w:del>
            <w:r w:rsidRPr="4ED38069">
              <w:rPr>
                <w:rFonts w:ascii="Tahoma" w:hAnsi="Tahoma" w:cs="Tahoma"/>
                <w:sz w:val="18"/>
                <w:szCs w:val="18"/>
              </w:rPr>
              <w:t>veřejnou zakázku</w:t>
            </w:r>
            <w:ins w:id="24" w:author="Pavla Kustvánová" w:date="2023-03-20T08:27:00Z">
              <w:r w:rsidR="00713E6D">
                <w:rPr>
                  <w:rFonts w:ascii="Tahoma" w:hAnsi="Tahoma" w:cs="Tahoma"/>
                  <w:sz w:val="18"/>
                  <w:szCs w:val="18"/>
                </w:rPr>
                <w:t xml:space="preserve"> malého rozsahu</w:t>
              </w:r>
            </w:ins>
            <w:r w:rsidRPr="4ED38069">
              <w:rPr>
                <w:rFonts w:ascii="Tahoma" w:hAnsi="Tahoma" w:cs="Tahoma"/>
                <w:sz w:val="18"/>
                <w:szCs w:val="18"/>
              </w:rPr>
              <w:t>. Rozdělení veřejné zakázky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 xml:space="preserve"> </w:t>
            </w:r>
            <w:del w:id="25" w:author="Pavla Kustvánová" w:date="2023-03-20T08:27:00Z">
              <w:r w:rsidR="00800768" w:rsidRPr="4ED38069" w:rsidDel="00713E6D">
                <w:rPr>
                  <w:rFonts w:ascii="Tahoma" w:hAnsi="Tahoma" w:cs="Tahoma"/>
                  <w:sz w:val="18"/>
                  <w:szCs w:val="18"/>
                </w:rPr>
                <w:delText>(stavby)</w:delText>
              </w:r>
              <w:r w:rsidRPr="4ED38069" w:rsidDel="00713E6D">
                <w:rPr>
                  <w:rFonts w:ascii="Tahoma" w:hAnsi="Tahoma" w:cs="Tahoma"/>
                  <w:sz w:val="18"/>
                  <w:szCs w:val="18"/>
                </w:rPr>
                <w:delText xml:space="preserve"> </w:delText>
              </w:r>
            </w:del>
            <w:r w:rsidRPr="4ED38069">
              <w:rPr>
                <w:rFonts w:ascii="Tahoma" w:hAnsi="Tahoma" w:cs="Tahoma"/>
                <w:sz w:val="18"/>
                <w:szCs w:val="18"/>
              </w:rPr>
              <w:t>na části není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 xml:space="preserve"> vhodné</w:t>
            </w:r>
            <w:r w:rsidRPr="4ED38069">
              <w:rPr>
                <w:rFonts w:ascii="Tahoma" w:hAnsi="Tahoma" w:cs="Tahoma"/>
                <w:sz w:val="18"/>
                <w:szCs w:val="18"/>
              </w:rPr>
              <w:t xml:space="preserve"> zejména z důvod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>ů</w:t>
            </w:r>
            <w:r w:rsidRPr="4ED38069">
              <w:rPr>
                <w:rFonts w:ascii="Tahoma" w:hAnsi="Tahoma" w:cs="Tahoma"/>
                <w:sz w:val="18"/>
                <w:szCs w:val="18"/>
              </w:rPr>
              <w:t xml:space="preserve"> technologických a bezpečnostních</w:t>
            </w:r>
            <w:r w:rsidR="008A2739" w:rsidRPr="4ED38069">
              <w:rPr>
                <w:rFonts w:ascii="Tahoma" w:hAnsi="Tahoma" w:cs="Tahoma"/>
                <w:sz w:val="18"/>
                <w:szCs w:val="18"/>
              </w:rPr>
              <w:t xml:space="preserve"> a z důvodu návaznosti všech funkčních systémů a rozvodů</w:t>
            </w:r>
            <w:r w:rsidRPr="4ED38069">
              <w:rPr>
                <w:rFonts w:ascii="Tahoma" w:hAnsi="Tahoma" w:cs="Tahoma"/>
                <w:sz w:val="18"/>
                <w:szCs w:val="18"/>
              </w:rPr>
              <w:t xml:space="preserve">. V omezeném prostoru staveniště 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>je obtížné</w:t>
            </w:r>
            <w:r w:rsidRPr="4ED38069">
              <w:rPr>
                <w:rFonts w:ascii="Tahoma" w:hAnsi="Tahoma" w:cs="Tahoma"/>
                <w:sz w:val="18"/>
                <w:szCs w:val="18"/>
              </w:rPr>
              <w:t xml:space="preserve"> zajistit případnou koordinaci mezi zhotoviteli jednotlivých částí. Pro zadavatele je dále ekonomicky a provozně 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>obtížné</w:t>
            </w:r>
            <w:r w:rsidRPr="4ED38069">
              <w:rPr>
                <w:rFonts w:ascii="Tahoma" w:hAnsi="Tahoma" w:cs="Tahoma"/>
                <w:sz w:val="18"/>
                <w:szCs w:val="18"/>
              </w:rPr>
              <w:t xml:space="preserve"> zajistit </w:t>
            </w:r>
            <w:r w:rsidR="00800768" w:rsidRPr="4ED38069">
              <w:rPr>
                <w:rFonts w:ascii="Tahoma" w:hAnsi="Tahoma" w:cs="Tahoma"/>
                <w:sz w:val="18"/>
                <w:szCs w:val="18"/>
              </w:rPr>
              <w:t xml:space="preserve">v případě rozdělení zakázky </w:t>
            </w:r>
            <w:r w:rsidRPr="4ED38069">
              <w:rPr>
                <w:rFonts w:ascii="Tahoma" w:hAnsi="Tahoma" w:cs="Tahoma"/>
                <w:sz w:val="18"/>
                <w:szCs w:val="18"/>
              </w:rPr>
              <w:t>odpovědnost za případné vady díla během užívání dokončené</w:t>
            </w:r>
            <w:ins w:id="26" w:author="Pavla Kustvánová" w:date="2023-03-20T08:28:00Z">
              <w:r w:rsidR="00713E6D">
                <w:rPr>
                  <w:rFonts w:ascii="Tahoma" w:hAnsi="Tahoma" w:cs="Tahoma"/>
                  <w:sz w:val="18"/>
                  <w:szCs w:val="18"/>
                </w:rPr>
                <w:t>ho díla</w:t>
              </w:r>
            </w:ins>
            <w:del w:id="27" w:author="Pavla Kustvánová" w:date="2023-03-20T08:28:00Z">
              <w:r w:rsidRPr="4ED38069" w:rsidDel="00713E6D">
                <w:rPr>
                  <w:rFonts w:ascii="Tahoma" w:hAnsi="Tahoma" w:cs="Tahoma"/>
                  <w:sz w:val="18"/>
                  <w:szCs w:val="18"/>
                </w:rPr>
                <w:delText xml:space="preserve"> stavby</w:delText>
              </w:r>
            </w:del>
            <w:r w:rsidRPr="4ED38069">
              <w:rPr>
                <w:rFonts w:ascii="Tahoma" w:hAnsi="Tahoma" w:cs="Tahoma"/>
                <w:sz w:val="18"/>
                <w:szCs w:val="18"/>
              </w:rPr>
              <w:t>.</w:t>
            </w:r>
            <w:del w:id="28" w:author="Pavla Kustvánová" w:date="2023-03-20T08:28:00Z">
              <w:r w:rsidRPr="4ED38069" w:rsidDel="00713E6D">
                <w:rPr>
                  <w:rFonts w:ascii="Tahoma" w:hAnsi="Tahoma" w:cs="Tahoma"/>
                  <w:sz w:val="18"/>
                  <w:szCs w:val="18"/>
                </w:rPr>
                <w:delText xml:space="preserve"> Stavba bude kolaudována najednou dle jednoho pravomocného stavebního povolení.</w:delText>
              </w:r>
            </w:del>
          </w:p>
          <w:p w14:paraId="349AEF51" w14:textId="11D84865" w:rsidR="007E3C2C" w:rsidRPr="0040278F" w:rsidRDefault="00987CA3" w:rsidP="002E458C">
            <w:pPr>
              <w:jc w:val="both"/>
              <w:rPr>
                <w:rFonts w:ascii="Tahoma" w:hAnsi="Tahoma" w:cs="Tahoma"/>
                <w:sz w:val="18"/>
              </w:rPr>
            </w:pPr>
            <w:r w:rsidRPr="0040278F">
              <w:rPr>
                <w:rFonts w:ascii="Tahoma" w:hAnsi="Tahoma" w:cs="Tahoma"/>
                <w:sz w:val="18"/>
              </w:rPr>
              <w:t>Plnění jednotlivých částí</w:t>
            </w:r>
            <w:r w:rsidR="008A2739" w:rsidRPr="0040278F">
              <w:rPr>
                <w:rFonts w:ascii="Tahoma" w:hAnsi="Tahoma" w:cs="Tahoma"/>
                <w:sz w:val="18"/>
              </w:rPr>
              <w:t xml:space="preserve"> díla</w:t>
            </w:r>
            <w:r w:rsidRPr="0040278F">
              <w:rPr>
                <w:rFonts w:ascii="Tahoma" w:hAnsi="Tahoma" w:cs="Tahoma"/>
                <w:sz w:val="18"/>
              </w:rPr>
              <w:t xml:space="preserve"> poddodavateli</w:t>
            </w:r>
            <w:r w:rsidR="00DD7B2C" w:rsidRPr="0040278F">
              <w:rPr>
                <w:rFonts w:ascii="Tahoma" w:hAnsi="Tahoma" w:cs="Tahoma"/>
                <w:sz w:val="18"/>
              </w:rPr>
              <w:t>, tzn. zejména malými a středními podniky,</w:t>
            </w:r>
            <w:r w:rsidR="008A2739" w:rsidRPr="0040278F">
              <w:rPr>
                <w:rFonts w:ascii="Tahoma" w:hAnsi="Tahoma" w:cs="Tahoma"/>
                <w:sz w:val="18"/>
              </w:rPr>
              <w:t xml:space="preserve"> však</w:t>
            </w:r>
            <w:r w:rsidRPr="0040278F">
              <w:rPr>
                <w:rFonts w:ascii="Tahoma" w:hAnsi="Tahoma" w:cs="Tahoma"/>
                <w:sz w:val="18"/>
              </w:rPr>
              <w:t xml:space="preserve"> není</w:t>
            </w:r>
            <w:r w:rsidR="008A2739" w:rsidRPr="0040278F">
              <w:rPr>
                <w:rFonts w:ascii="Tahoma" w:hAnsi="Tahoma" w:cs="Tahoma"/>
                <w:sz w:val="18"/>
              </w:rPr>
              <w:t xml:space="preserve"> zadavatelem</w:t>
            </w:r>
            <w:r w:rsidRPr="0040278F">
              <w:rPr>
                <w:rFonts w:ascii="Tahoma" w:hAnsi="Tahoma" w:cs="Tahoma"/>
                <w:sz w:val="18"/>
              </w:rPr>
              <w:t xml:space="preserve"> </w:t>
            </w:r>
            <w:r w:rsidR="00DD7B2C" w:rsidRPr="0040278F">
              <w:rPr>
                <w:rFonts w:ascii="Tahoma" w:hAnsi="Tahoma" w:cs="Tahoma"/>
                <w:sz w:val="18"/>
              </w:rPr>
              <w:t xml:space="preserve">z pohledu rozsahu a ani předmětu plnění </w:t>
            </w:r>
            <w:r w:rsidR="00437160">
              <w:rPr>
                <w:rFonts w:ascii="Tahoma" w:hAnsi="Tahoma" w:cs="Tahoma"/>
                <w:sz w:val="18"/>
              </w:rPr>
              <w:t xml:space="preserve">v zadávacích podmínkách </w:t>
            </w:r>
            <w:r w:rsidR="00DD7B2C" w:rsidRPr="0040278F">
              <w:rPr>
                <w:rFonts w:ascii="Tahoma" w:hAnsi="Tahoma" w:cs="Tahoma"/>
                <w:sz w:val="18"/>
              </w:rPr>
              <w:t xml:space="preserve">žádným způsobem </w:t>
            </w:r>
            <w:r w:rsidRPr="0040278F">
              <w:rPr>
                <w:rFonts w:ascii="Tahoma" w:hAnsi="Tahoma" w:cs="Tahoma"/>
                <w:sz w:val="18"/>
              </w:rPr>
              <w:t>omezeno.</w:t>
            </w:r>
          </w:p>
        </w:tc>
      </w:tr>
      <w:tr w:rsidR="007E3C2C" w:rsidRPr="00534334" w14:paraId="4D122434" w14:textId="77777777" w:rsidTr="4ED38069">
        <w:trPr>
          <w:trHeight w:val="1570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08A1AD" w14:textId="77777777" w:rsidR="001406EE" w:rsidRPr="0040278F" w:rsidRDefault="001406EE" w:rsidP="001406EE">
            <w:pPr>
              <w:ind w:right="36"/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t xml:space="preserve">FÉROVÉ DODAVATELSKÉ VZTAHY </w:t>
            </w:r>
          </w:p>
          <w:p w14:paraId="3184484C" w14:textId="77777777" w:rsidR="001406EE" w:rsidRPr="0040278F" w:rsidRDefault="001406EE" w:rsidP="001406EE">
            <w:pPr>
              <w:ind w:right="36"/>
              <w:rPr>
                <w:rFonts w:ascii="Tahoma" w:hAnsi="Tahoma" w:cs="Tahoma"/>
                <w:b/>
                <w:bCs/>
                <w:sz w:val="18"/>
                <w:u w:val="single"/>
              </w:rPr>
            </w:pPr>
          </w:p>
          <w:p w14:paraId="2A362DDA" w14:textId="542F3154" w:rsidR="007E3C2C" w:rsidRPr="0040278F" w:rsidRDefault="007E3C2C" w:rsidP="001406EE">
            <w:pPr>
              <w:ind w:right="36"/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Existuje zvýšené riziko problémových vztahů v dodavatelském řetězci, zejména pro malé a střední podniky, jako např. opožděná splatnost faktur, nelegální zaměstnávání osob, porušování BOZP, nedodržování právních předpisů o ochraně životního prostředí apod.?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89C06F" w14:textId="14DF28EA" w:rsidR="007E3C2C" w:rsidRPr="0040278F" w:rsidRDefault="00DD589F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A</w:t>
            </w:r>
            <w:r w:rsidR="000A329D" w:rsidRPr="0040278F">
              <w:rPr>
                <w:rFonts w:ascii="Tahoma" w:hAnsi="Tahoma" w:cs="Tahoma"/>
                <w:sz w:val="18"/>
              </w:rPr>
              <w:t>no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907713B" w14:textId="2E0F062B" w:rsidR="0013749D" w:rsidRPr="0040278F" w:rsidRDefault="007E3C2C" w:rsidP="00A503CB">
            <w:pPr>
              <w:jc w:val="both"/>
              <w:rPr>
                <w:rFonts w:ascii="Tahoma" w:hAnsi="Tahoma" w:cs="Tahoma"/>
                <w:sz w:val="18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U </w:t>
            </w:r>
            <w:r w:rsidR="00A503CB" w:rsidRPr="0040278F">
              <w:rPr>
                <w:rFonts w:ascii="Tahoma" w:hAnsi="Tahoma" w:cs="Tahoma"/>
                <w:sz w:val="18"/>
              </w:rPr>
              <w:t>této veřejné zakázky</w:t>
            </w:r>
            <w:r w:rsidRPr="0040278F">
              <w:rPr>
                <w:rFonts w:ascii="Tahoma" w:hAnsi="Tahoma" w:cs="Tahoma"/>
                <w:sz w:val="18"/>
              </w:rPr>
              <w:t xml:space="preserve"> </w:t>
            </w:r>
            <w:r w:rsidR="000A329D" w:rsidRPr="0040278F">
              <w:rPr>
                <w:rFonts w:ascii="Tahoma" w:hAnsi="Tahoma" w:cs="Tahoma"/>
                <w:sz w:val="18"/>
              </w:rPr>
              <w:t>je</w:t>
            </w:r>
            <w:r w:rsidRPr="0040278F">
              <w:rPr>
                <w:rFonts w:ascii="Tahoma" w:hAnsi="Tahoma" w:cs="Tahoma"/>
                <w:sz w:val="18"/>
              </w:rPr>
              <w:t xml:space="preserve"> </w:t>
            </w:r>
            <w:r w:rsidR="00FC4ABE" w:rsidRPr="0040278F">
              <w:rPr>
                <w:rFonts w:ascii="Tahoma" w:hAnsi="Tahoma" w:cs="Tahoma"/>
                <w:sz w:val="18"/>
              </w:rPr>
              <w:t xml:space="preserve">velmi pravděpodobné </w:t>
            </w:r>
            <w:r w:rsidRPr="0040278F">
              <w:rPr>
                <w:rFonts w:ascii="Tahoma" w:hAnsi="Tahoma" w:cs="Tahoma"/>
                <w:sz w:val="18"/>
              </w:rPr>
              <w:t>uplatněn</w:t>
            </w:r>
            <w:r w:rsidR="00FC4ABE" w:rsidRPr="0040278F">
              <w:rPr>
                <w:rFonts w:ascii="Tahoma" w:hAnsi="Tahoma" w:cs="Tahoma"/>
                <w:sz w:val="18"/>
              </w:rPr>
              <w:t>í</w:t>
            </w:r>
            <w:r w:rsidRPr="0040278F">
              <w:rPr>
                <w:rFonts w:ascii="Tahoma" w:hAnsi="Tahoma" w:cs="Tahoma"/>
                <w:sz w:val="18"/>
              </w:rPr>
              <w:t xml:space="preserve"> dodavatelsk</w:t>
            </w:r>
            <w:r w:rsidR="00DC7CD7">
              <w:rPr>
                <w:rFonts w:ascii="Tahoma" w:hAnsi="Tahoma" w:cs="Tahoma"/>
                <w:sz w:val="18"/>
              </w:rPr>
              <w:t>o-</w:t>
            </w:r>
            <w:r w:rsidR="00FF7646">
              <w:rPr>
                <w:rFonts w:ascii="Tahoma" w:hAnsi="Tahoma" w:cs="Tahoma"/>
                <w:sz w:val="18"/>
              </w:rPr>
              <w:t>odběratelského</w:t>
            </w:r>
            <w:r w:rsidR="00FF7646" w:rsidRPr="0040278F">
              <w:rPr>
                <w:rFonts w:ascii="Tahoma" w:hAnsi="Tahoma" w:cs="Tahoma"/>
                <w:sz w:val="18"/>
              </w:rPr>
              <w:t xml:space="preserve"> </w:t>
            </w:r>
            <w:r w:rsidRPr="0040278F">
              <w:rPr>
                <w:rFonts w:ascii="Tahoma" w:hAnsi="Tahoma" w:cs="Tahoma"/>
                <w:sz w:val="18"/>
              </w:rPr>
              <w:t>řetězc</w:t>
            </w:r>
            <w:r w:rsidR="00291563" w:rsidRPr="0040278F">
              <w:rPr>
                <w:rFonts w:ascii="Tahoma" w:hAnsi="Tahoma" w:cs="Tahoma"/>
                <w:sz w:val="18"/>
              </w:rPr>
              <w:t>e</w:t>
            </w:r>
            <w:r w:rsidRPr="0040278F">
              <w:rPr>
                <w:rFonts w:ascii="Tahoma" w:hAnsi="Tahoma" w:cs="Tahoma"/>
                <w:sz w:val="18"/>
              </w:rPr>
              <w:t>.</w:t>
            </w:r>
            <w:r w:rsidR="000A329D" w:rsidRPr="0040278F">
              <w:rPr>
                <w:rFonts w:ascii="Tahoma" w:hAnsi="Tahoma" w:cs="Tahoma"/>
                <w:sz w:val="18"/>
              </w:rPr>
              <w:t xml:space="preserve"> </w:t>
            </w:r>
            <w:r w:rsidR="00291563" w:rsidRPr="0040278F">
              <w:rPr>
                <w:rFonts w:ascii="Tahoma" w:hAnsi="Tahoma" w:cs="Tahoma"/>
                <w:sz w:val="18"/>
              </w:rPr>
              <w:t xml:space="preserve">Pro potlačení těchto rizik je </w:t>
            </w:r>
            <w:r w:rsidR="00DC7CD7">
              <w:rPr>
                <w:rFonts w:ascii="Tahoma" w:hAnsi="Tahoma" w:cs="Tahoma"/>
                <w:sz w:val="18"/>
              </w:rPr>
              <w:t xml:space="preserve">již </w:t>
            </w:r>
            <w:r w:rsidR="00291563" w:rsidRPr="0040278F">
              <w:rPr>
                <w:rFonts w:ascii="Tahoma" w:hAnsi="Tahoma" w:cs="Tahoma"/>
                <w:sz w:val="18"/>
              </w:rPr>
              <w:t>v rámci zadávacích podmínek požadováno doložení Seznamu poddodavatelů</w:t>
            </w:r>
            <w:r w:rsidR="00DC7CD7">
              <w:rPr>
                <w:rFonts w:ascii="Tahoma" w:hAnsi="Tahoma" w:cs="Tahoma"/>
                <w:sz w:val="18"/>
              </w:rPr>
              <w:t xml:space="preserve"> v rámci podání nabídek</w:t>
            </w:r>
            <w:r w:rsidR="00291563" w:rsidRPr="0040278F">
              <w:rPr>
                <w:rFonts w:ascii="Tahoma" w:hAnsi="Tahoma" w:cs="Tahoma"/>
                <w:sz w:val="18"/>
              </w:rPr>
              <w:t xml:space="preserve">. </w:t>
            </w:r>
            <w:r w:rsidR="000A329D" w:rsidRPr="0040278F">
              <w:rPr>
                <w:rFonts w:ascii="Tahoma" w:hAnsi="Tahoma" w:cs="Tahoma"/>
                <w:sz w:val="18"/>
              </w:rPr>
              <w:t>Případn</w:t>
            </w:r>
            <w:r w:rsidR="00A503CB" w:rsidRPr="0040278F">
              <w:rPr>
                <w:rFonts w:ascii="Tahoma" w:hAnsi="Tahoma" w:cs="Tahoma"/>
                <w:sz w:val="18"/>
              </w:rPr>
              <w:t>á</w:t>
            </w:r>
            <w:r w:rsidR="00291563" w:rsidRPr="0040278F">
              <w:rPr>
                <w:rFonts w:ascii="Tahoma" w:hAnsi="Tahoma" w:cs="Tahoma"/>
                <w:sz w:val="18"/>
              </w:rPr>
              <w:t>, s tímto aspektem spojená</w:t>
            </w:r>
            <w:r w:rsidR="000A329D" w:rsidRPr="0040278F">
              <w:rPr>
                <w:rFonts w:ascii="Tahoma" w:hAnsi="Tahoma" w:cs="Tahoma"/>
                <w:sz w:val="18"/>
              </w:rPr>
              <w:t xml:space="preserve"> rizik</w:t>
            </w:r>
            <w:r w:rsidR="00A503CB" w:rsidRPr="0040278F">
              <w:rPr>
                <w:rFonts w:ascii="Tahoma" w:hAnsi="Tahoma" w:cs="Tahoma"/>
                <w:sz w:val="18"/>
              </w:rPr>
              <w:t>a</w:t>
            </w:r>
            <w:r w:rsidR="00DC7CD7">
              <w:rPr>
                <w:rFonts w:ascii="Tahoma" w:hAnsi="Tahoma" w:cs="Tahoma"/>
                <w:sz w:val="18"/>
              </w:rPr>
              <w:t xml:space="preserve">, </w:t>
            </w:r>
            <w:r w:rsidR="000A329D" w:rsidRPr="0040278F">
              <w:rPr>
                <w:rFonts w:ascii="Tahoma" w:hAnsi="Tahoma" w:cs="Tahoma"/>
                <w:sz w:val="18"/>
              </w:rPr>
              <w:t>j</w:t>
            </w:r>
            <w:r w:rsidR="00A503CB" w:rsidRPr="0040278F">
              <w:rPr>
                <w:rFonts w:ascii="Tahoma" w:hAnsi="Tahoma" w:cs="Tahoma"/>
                <w:sz w:val="18"/>
              </w:rPr>
              <w:t>sou</w:t>
            </w:r>
            <w:r w:rsidR="00291563" w:rsidRPr="0040278F">
              <w:rPr>
                <w:rFonts w:ascii="Tahoma" w:hAnsi="Tahoma" w:cs="Tahoma"/>
                <w:sz w:val="18"/>
              </w:rPr>
              <w:t xml:space="preserve"> dále</w:t>
            </w:r>
            <w:r w:rsidR="000A329D" w:rsidRPr="0040278F">
              <w:rPr>
                <w:rFonts w:ascii="Tahoma" w:hAnsi="Tahoma" w:cs="Tahoma"/>
                <w:sz w:val="18"/>
              </w:rPr>
              <w:t xml:space="preserve"> eliminován</w:t>
            </w:r>
            <w:r w:rsidR="00A503CB" w:rsidRPr="0040278F">
              <w:rPr>
                <w:rFonts w:ascii="Tahoma" w:hAnsi="Tahoma" w:cs="Tahoma"/>
                <w:sz w:val="18"/>
              </w:rPr>
              <w:t>a</w:t>
            </w:r>
            <w:r w:rsidR="000A329D" w:rsidRPr="0040278F">
              <w:rPr>
                <w:rFonts w:ascii="Tahoma" w:hAnsi="Tahoma" w:cs="Tahoma"/>
                <w:sz w:val="18"/>
              </w:rPr>
              <w:t xml:space="preserve"> v</w:t>
            </w:r>
            <w:r w:rsidR="0013749D" w:rsidRPr="0040278F">
              <w:rPr>
                <w:rFonts w:ascii="Tahoma" w:hAnsi="Tahoma" w:cs="Tahoma"/>
                <w:sz w:val="18"/>
              </w:rPr>
              <w:t> obchodních podmínkách</w:t>
            </w:r>
            <w:r w:rsidR="00EB494C">
              <w:rPr>
                <w:rFonts w:ascii="Tahoma" w:hAnsi="Tahoma" w:cs="Tahoma"/>
                <w:sz w:val="18"/>
              </w:rPr>
              <w:t xml:space="preserve"> (smlouvy o dílo)</w:t>
            </w:r>
            <w:r w:rsidR="00291563" w:rsidRPr="0040278F">
              <w:rPr>
                <w:rFonts w:ascii="Tahoma" w:hAnsi="Tahoma" w:cs="Tahoma"/>
                <w:sz w:val="18"/>
              </w:rPr>
              <w:t>,</w:t>
            </w:r>
            <w:r w:rsidR="0013749D" w:rsidRPr="0040278F">
              <w:rPr>
                <w:rFonts w:ascii="Tahoma" w:hAnsi="Tahoma" w:cs="Tahoma"/>
                <w:sz w:val="18"/>
              </w:rPr>
              <w:t xml:space="preserve"> </w:t>
            </w:r>
            <w:r w:rsidR="00291563" w:rsidRPr="0040278F">
              <w:rPr>
                <w:rFonts w:ascii="Tahoma" w:hAnsi="Tahoma" w:cs="Tahoma"/>
                <w:sz w:val="18"/>
              </w:rPr>
              <w:t xml:space="preserve">uplatněním </w:t>
            </w:r>
            <w:r w:rsidR="0013749D" w:rsidRPr="0040278F">
              <w:rPr>
                <w:rFonts w:ascii="Tahoma" w:hAnsi="Tahoma" w:cs="Tahoma"/>
                <w:sz w:val="18"/>
              </w:rPr>
              <w:t>povinností zhotovitele informovat objednatele o poddodavatelích, kteří se budou podílet na realizaci díla, a to před zahájením plnění části díla tímto poddodavatelem, a povinností předat objednateli originály prohlášení poddodavatelů</w:t>
            </w:r>
            <w:ins w:id="29" w:author="Pavla Kustvánová" w:date="2023-03-20T08:29:00Z">
              <w:r w:rsidR="00713E6D">
                <w:rPr>
                  <w:rFonts w:ascii="Tahoma" w:hAnsi="Tahoma" w:cs="Tahoma"/>
                  <w:sz w:val="18"/>
                </w:rPr>
                <w:t>.</w:t>
              </w:r>
            </w:ins>
            <w:del w:id="30" w:author="Pavla Kustvánová" w:date="2023-03-20T08:29:00Z">
              <w:r w:rsidR="0013749D" w:rsidRPr="0040278F" w:rsidDel="00713E6D">
                <w:rPr>
                  <w:rFonts w:ascii="Tahoma" w:hAnsi="Tahoma" w:cs="Tahoma"/>
                  <w:sz w:val="18"/>
                </w:rPr>
                <w:delText xml:space="preserve"> o</w:delText>
              </w:r>
              <w:r w:rsidR="00801D48" w:rsidDel="00713E6D">
                <w:rPr>
                  <w:rFonts w:ascii="Tahoma" w:hAnsi="Tahoma" w:cs="Tahoma"/>
                  <w:sz w:val="18"/>
                </w:rPr>
                <w:delText xml:space="preserve"> </w:delText>
              </w:r>
              <w:r w:rsidR="0013749D" w:rsidRPr="0040278F" w:rsidDel="00713E6D">
                <w:rPr>
                  <w:rFonts w:ascii="Tahoma" w:hAnsi="Tahoma" w:cs="Tahoma"/>
                  <w:sz w:val="18"/>
                </w:rPr>
                <w:delText>součinnosti s</w:delText>
              </w:r>
              <w:r w:rsidR="00801D48" w:rsidDel="00713E6D">
                <w:rPr>
                  <w:rFonts w:ascii="Tahoma" w:hAnsi="Tahoma" w:cs="Tahoma"/>
                  <w:sz w:val="18"/>
                </w:rPr>
                <w:delText xml:space="preserve"> </w:delText>
              </w:r>
              <w:r w:rsidR="0013749D" w:rsidRPr="0040278F" w:rsidDel="00713E6D">
                <w:rPr>
                  <w:rFonts w:ascii="Tahoma" w:hAnsi="Tahoma" w:cs="Tahoma"/>
                  <w:sz w:val="18"/>
                </w:rPr>
                <w:delText>koordinátorem BOZP, jehož</w:delText>
              </w:r>
              <w:r w:rsidR="00A503CB" w:rsidRPr="0040278F" w:rsidDel="00713E6D">
                <w:rPr>
                  <w:rFonts w:ascii="Tahoma" w:hAnsi="Tahoma" w:cs="Tahoma"/>
                  <w:sz w:val="18"/>
                </w:rPr>
                <w:delText xml:space="preserve"> </w:delText>
              </w:r>
              <w:r w:rsidR="00CF6502" w:rsidRPr="0040278F" w:rsidDel="00713E6D">
                <w:rPr>
                  <w:rFonts w:ascii="Tahoma" w:hAnsi="Tahoma" w:cs="Tahoma"/>
                  <w:sz w:val="18"/>
                </w:rPr>
                <w:delText xml:space="preserve">závazné </w:delText>
              </w:r>
              <w:r w:rsidR="00A503CB" w:rsidRPr="0040278F" w:rsidDel="00713E6D">
                <w:rPr>
                  <w:rFonts w:ascii="Tahoma" w:hAnsi="Tahoma" w:cs="Tahoma"/>
                  <w:sz w:val="18"/>
                </w:rPr>
                <w:delText>znění je přílohou obchodních podmínek</w:delText>
              </w:r>
              <w:r w:rsidR="00DC7CD7" w:rsidDel="00713E6D">
                <w:rPr>
                  <w:rFonts w:ascii="Tahoma" w:hAnsi="Tahoma" w:cs="Tahoma"/>
                  <w:sz w:val="18"/>
                </w:rPr>
                <w:delText xml:space="preserve"> (smlouvy o dílo)</w:delText>
              </w:r>
              <w:r w:rsidR="00A503CB" w:rsidRPr="0040278F" w:rsidDel="00713E6D">
                <w:rPr>
                  <w:rFonts w:ascii="Tahoma" w:hAnsi="Tahoma" w:cs="Tahoma"/>
                  <w:sz w:val="18"/>
                </w:rPr>
                <w:delText>. Zhotovitel je povinen zavázat k součinnosti s koordinátorem BOZP všechny své poddodavatele a osoby, které budou provádět činnosti na staveništi.</w:delText>
              </w:r>
            </w:del>
          </w:p>
          <w:p w14:paraId="6EA86406" w14:textId="4A1B06B8" w:rsidR="00BA4E49" w:rsidRPr="00534334" w:rsidRDefault="00A503CB">
            <w:pPr>
              <w:jc w:val="both"/>
              <w:rPr>
                <w:rFonts w:ascii="Tahoma" w:hAnsi="Tahoma" w:cs="Tahoma"/>
                <w:sz w:val="18"/>
              </w:rPr>
            </w:pPr>
            <w:del w:id="31" w:author="Pavla Kustvánová" w:date="2023-02-22T11:48:00Z">
              <w:r w:rsidRPr="0040278F" w:rsidDel="00176AF4">
                <w:rPr>
                  <w:rFonts w:ascii="Tahoma" w:hAnsi="Tahoma" w:cs="Tahoma"/>
                  <w:sz w:val="18"/>
                </w:rPr>
                <w:delText xml:space="preserve">Dále je toto riziko eliminováno umožněním dílčích plateb v průběhu plnění veřejné </w:delText>
              </w:r>
              <w:r w:rsidRPr="0040278F" w:rsidDel="00176AF4">
                <w:rPr>
                  <w:rFonts w:ascii="Tahoma" w:hAnsi="Tahoma" w:cs="Tahoma"/>
                  <w:sz w:val="18"/>
                </w:rPr>
                <w:lastRenderedPageBreak/>
                <w:delText>zakázky</w:delText>
              </w:r>
              <w:r w:rsidRPr="00285B7A" w:rsidDel="00176AF4">
                <w:rPr>
                  <w:rFonts w:ascii="Tahoma" w:hAnsi="Tahoma" w:cs="Tahoma"/>
                </w:rPr>
                <w:delText xml:space="preserve"> </w:delText>
              </w:r>
              <w:r w:rsidRPr="00534334" w:rsidDel="00176AF4">
                <w:rPr>
                  <w:rFonts w:ascii="Tahoma" w:hAnsi="Tahoma" w:cs="Tahoma"/>
                  <w:sz w:val="18"/>
                </w:rPr>
                <w:delText>v rozsahu skutečně provedeného plnění za kalendářní měsíc.</w:delText>
              </w:r>
              <w:r w:rsidR="00FC4ABE" w:rsidRPr="00534334" w:rsidDel="00176AF4">
                <w:rPr>
                  <w:rFonts w:ascii="Tahoma" w:hAnsi="Tahoma" w:cs="Tahoma"/>
                  <w:sz w:val="18"/>
                </w:rPr>
                <w:delText xml:space="preserve"> </w:delText>
              </w:r>
              <w:r w:rsidR="00DC7CD7" w:rsidDel="00176AF4">
                <w:rPr>
                  <w:rFonts w:ascii="Tahoma" w:hAnsi="Tahoma" w:cs="Tahoma"/>
                  <w:sz w:val="18"/>
                </w:rPr>
                <w:delText>Opožděná platba faktur ze strany zadavatele vůči hlavnímu dodavateli je vyloučena. Na straně zadavatele</w:delText>
              </w:r>
              <w:r w:rsidR="00EB494C" w:rsidDel="00176AF4">
                <w:rPr>
                  <w:rFonts w:ascii="Tahoma" w:hAnsi="Tahoma" w:cs="Tahoma"/>
                  <w:sz w:val="18"/>
                </w:rPr>
                <w:delText xml:space="preserve"> je zaveden vnitřní kontrolní systém, který toto vylučuje.</w:delText>
              </w:r>
            </w:del>
          </w:p>
        </w:tc>
      </w:tr>
      <w:tr w:rsidR="007E3C2C" w:rsidRPr="00534334" w14:paraId="6846B1AF" w14:textId="77777777" w:rsidTr="4ED38069">
        <w:trPr>
          <w:trHeight w:val="1277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37A32" w14:textId="1CFD52CA" w:rsidR="001406EE" w:rsidRPr="00534334" w:rsidRDefault="001406EE" w:rsidP="007E3C2C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534334">
              <w:rPr>
                <w:rFonts w:ascii="Tahoma" w:hAnsi="Tahoma" w:cs="Tahoma"/>
                <w:b/>
                <w:bCs/>
                <w:sz w:val="18"/>
                <w:u w:val="single"/>
              </w:rPr>
              <w:lastRenderedPageBreak/>
              <w:t xml:space="preserve">EKOLOGICKY ŠETRNÁ ŘEŠENÍ </w:t>
            </w:r>
          </w:p>
          <w:p w14:paraId="4A417DDC" w14:textId="77777777" w:rsidR="001406EE" w:rsidRPr="00534334" w:rsidRDefault="001406EE" w:rsidP="007E3C2C">
            <w:pPr>
              <w:rPr>
                <w:rFonts w:ascii="Tahoma" w:hAnsi="Tahoma" w:cs="Tahoma"/>
                <w:sz w:val="18"/>
              </w:rPr>
            </w:pPr>
          </w:p>
          <w:p w14:paraId="4C03B9A1" w14:textId="60C3953F" w:rsidR="007E3C2C" w:rsidRPr="00534334" w:rsidRDefault="007E3C2C" w:rsidP="007E3C2C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Existuje ekonomicky přijatelné řešení, které umožní získat plnění šetrnější k životnímu prostředí, zejména které povede k omezení spotřeby energií, vody, surovin, produkce znečišťujících látek uvolňovaných do ovzduší, vody, půdy, omezení uhlíkové stopy apod.?  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F52E0E" w14:textId="10162E4A" w:rsidR="007E3C2C" w:rsidRPr="00534334" w:rsidRDefault="00DD589F" w:rsidP="007E3C2C">
            <w:pPr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>A</w:t>
            </w:r>
            <w:r w:rsidR="005F2F77" w:rsidRPr="00534334">
              <w:rPr>
                <w:rFonts w:ascii="Tahoma" w:hAnsi="Tahoma" w:cs="Tahoma"/>
                <w:sz w:val="18"/>
              </w:rPr>
              <w:t>no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9F82B02" w14:textId="097BE01B" w:rsidR="00704544" w:rsidRPr="00CC5177" w:rsidRDefault="00704544" w:rsidP="002E0CD9">
            <w:pPr>
              <w:jc w:val="both"/>
              <w:rPr>
                <w:rFonts w:ascii="Tahoma" w:hAnsi="Tahoma" w:cs="Tahoma"/>
                <w:sz w:val="18"/>
              </w:rPr>
            </w:pPr>
            <w:r w:rsidRPr="00CC5177">
              <w:rPr>
                <w:rFonts w:ascii="Tahoma" w:hAnsi="Tahoma" w:cs="Tahoma"/>
                <w:sz w:val="18"/>
              </w:rPr>
              <w:t xml:space="preserve">Tento aspekt je řešen v rámci projektové </w:t>
            </w:r>
            <w:r w:rsidR="00CA2760" w:rsidRPr="00CC5177">
              <w:rPr>
                <w:rFonts w:ascii="Tahoma" w:hAnsi="Tahoma" w:cs="Tahoma"/>
                <w:sz w:val="18"/>
              </w:rPr>
              <w:t>dokumentace stavby</w:t>
            </w:r>
            <w:r w:rsidRPr="00CC5177">
              <w:rPr>
                <w:rFonts w:ascii="Tahoma" w:hAnsi="Tahoma" w:cs="Tahoma"/>
                <w:sz w:val="18"/>
              </w:rPr>
              <w:t>, která je zpracována v souladu s</w:t>
            </w:r>
            <w:r w:rsidR="005F2F77" w:rsidRPr="00CC5177">
              <w:rPr>
                <w:rFonts w:ascii="Tahoma" w:hAnsi="Tahoma" w:cs="Tahoma"/>
                <w:sz w:val="18"/>
              </w:rPr>
              <w:t> platnou legislativou</w:t>
            </w:r>
            <w:r w:rsidR="00146755" w:rsidRPr="00CC5177">
              <w:rPr>
                <w:rFonts w:ascii="Tahoma" w:hAnsi="Tahoma" w:cs="Tahoma"/>
                <w:sz w:val="18"/>
              </w:rPr>
              <w:t xml:space="preserve">. </w:t>
            </w:r>
          </w:p>
          <w:p w14:paraId="6A3FB219" w14:textId="04C54824" w:rsidR="003C5386" w:rsidRPr="00CC5177" w:rsidRDefault="007E3C2C" w:rsidP="003C5386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7F9B62D">
              <w:rPr>
                <w:rFonts w:ascii="Tahoma" w:hAnsi="Tahoma" w:cs="Tahoma"/>
                <w:sz w:val="18"/>
                <w:szCs w:val="18"/>
              </w:rPr>
              <w:t xml:space="preserve">Zadavatel si </w:t>
            </w:r>
            <w:r w:rsidR="00C230FF" w:rsidRPr="07F9B62D">
              <w:rPr>
                <w:rFonts w:ascii="Tahoma" w:hAnsi="Tahoma" w:cs="Tahoma"/>
                <w:sz w:val="18"/>
                <w:szCs w:val="18"/>
              </w:rPr>
              <w:t xml:space="preserve">zároveň </w:t>
            </w:r>
            <w:r w:rsidRPr="07F9B62D">
              <w:rPr>
                <w:rFonts w:ascii="Tahoma" w:hAnsi="Tahoma" w:cs="Tahoma"/>
                <w:sz w:val="18"/>
                <w:szCs w:val="18"/>
              </w:rPr>
              <w:t xml:space="preserve">vymezuje v obchodních podmínkách dbát při provádění </w:t>
            </w:r>
            <w:del w:id="32" w:author="Pavla Kustvánová" w:date="2023-03-20T08:29:00Z">
              <w:r w:rsidR="005F2F77" w:rsidRPr="07F9B62D" w:rsidDel="00713E6D">
                <w:rPr>
                  <w:rFonts w:ascii="Tahoma" w:hAnsi="Tahoma" w:cs="Tahoma"/>
                  <w:sz w:val="18"/>
                  <w:szCs w:val="18"/>
                </w:rPr>
                <w:delText>stavby</w:delText>
              </w:r>
            </w:del>
            <w:ins w:id="33" w:author="Pavla Kustvánová" w:date="2023-03-20T08:29:00Z">
              <w:r w:rsidR="00713E6D">
                <w:rPr>
                  <w:rFonts w:ascii="Tahoma" w:hAnsi="Tahoma" w:cs="Tahoma"/>
                  <w:sz w:val="18"/>
                  <w:szCs w:val="18"/>
                </w:rPr>
                <w:t>akce</w:t>
              </w:r>
            </w:ins>
            <w:r w:rsidR="005F2F77" w:rsidRPr="07F9B62D">
              <w:rPr>
                <w:rFonts w:ascii="Tahoma" w:hAnsi="Tahoma" w:cs="Tahoma"/>
                <w:sz w:val="18"/>
                <w:szCs w:val="18"/>
              </w:rPr>
              <w:t xml:space="preserve"> n</w:t>
            </w:r>
            <w:r w:rsidRPr="07F9B62D">
              <w:rPr>
                <w:rFonts w:ascii="Tahoma" w:hAnsi="Tahoma" w:cs="Tahoma"/>
                <w:sz w:val="18"/>
                <w:szCs w:val="18"/>
              </w:rPr>
              <w:t>a ochranu životního prostředí a dodržovat platné technické, bezpečnostní, zdravotní, hygienické a jiné předpisy, včetně předpisů týkajících se ochrany životního prostředí.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3C5386" w:rsidRPr="07F9B62D">
              <w:rPr>
                <w:rFonts w:ascii="Tahoma" w:hAnsi="Tahoma" w:cs="Tahoma"/>
                <w:sz w:val="18"/>
                <w:szCs w:val="18"/>
              </w:rPr>
              <w:t>Zhotovitel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 xml:space="preserve"> se zavazuje 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>před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 xml:space="preserve">at </w:t>
            </w:r>
            <w:r w:rsidR="00A14D5E" w:rsidRPr="07F9B62D">
              <w:rPr>
                <w:rFonts w:ascii="Tahoma" w:hAnsi="Tahoma" w:cs="Tahoma"/>
                <w:sz w:val="18"/>
                <w:szCs w:val="18"/>
              </w:rPr>
              <w:t xml:space="preserve">vzniklý 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>odpad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A14D5E" w:rsidRPr="07F9B62D">
              <w:rPr>
                <w:rFonts w:ascii="Tahoma" w:hAnsi="Tahoma" w:cs="Tahoma"/>
                <w:sz w:val="18"/>
                <w:szCs w:val="18"/>
              </w:rPr>
              <w:t xml:space="preserve">ze stavební činnosti 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>k odstranění na řízenou skládku nebo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 xml:space="preserve"> využít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 xml:space="preserve"> jiný způsob jeho odstranění nebo využití v souladu se zákonem č. </w:t>
            </w:r>
            <w:r w:rsidR="52D29F01" w:rsidRPr="07F9B62D">
              <w:rPr>
                <w:rFonts w:ascii="Tahoma" w:hAnsi="Tahoma" w:cs="Tahoma"/>
                <w:sz w:val="18"/>
                <w:szCs w:val="18"/>
              </w:rPr>
              <w:t>541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>/20</w:t>
            </w:r>
            <w:r w:rsidR="77D53357" w:rsidRPr="07F9B62D">
              <w:rPr>
                <w:rFonts w:ascii="Tahoma" w:hAnsi="Tahoma" w:cs="Tahoma"/>
                <w:sz w:val="18"/>
                <w:szCs w:val="18"/>
              </w:rPr>
              <w:t>20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 xml:space="preserve"> Sb.,</w:t>
            </w:r>
            <w:r w:rsidR="00A14D5E" w:rsidRPr="07F9B62D">
              <w:rPr>
                <w:rFonts w:ascii="Tahoma" w:hAnsi="Tahoma" w:cs="Tahoma"/>
                <w:sz w:val="18"/>
                <w:szCs w:val="18"/>
              </w:rPr>
              <w:t xml:space="preserve"> o odpadech, ve znění pozdějších předpisů (dále jen „zákon o odpadech“), 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 xml:space="preserve">přičemž </w:t>
            </w:r>
            <w:r w:rsidR="00437AF1" w:rsidRPr="07F9B62D">
              <w:rPr>
                <w:rFonts w:ascii="Tahoma" w:hAnsi="Tahoma" w:cs="Tahoma"/>
                <w:sz w:val="18"/>
                <w:szCs w:val="18"/>
              </w:rPr>
              <w:t>o způsobu nakládání s odpadem bude předložen písemný doklad vystavený příslušnou oprávněnou osobou podle zákona o odpadech</w:t>
            </w:r>
            <w:r w:rsidR="00A849A9" w:rsidRPr="07F9B62D">
              <w:rPr>
                <w:rFonts w:ascii="Tahoma" w:hAnsi="Tahoma" w:cs="Tahoma"/>
                <w:sz w:val="18"/>
                <w:szCs w:val="18"/>
              </w:rPr>
              <w:t>.</w:t>
            </w:r>
          </w:p>
          <w:p w14:paraId="69F49D62" w14:textId="579A9AE6" w:rsidR="00437AF1" w:rsidRPr="00986F85" w:rsidRDefault="003C5386" w:rsidP="00A849A9">
            <w:pPr>
              <w:jc w:val="both"/>
              <w:rPr>
                <w:rFonts w:ascii="Tahoma" w:eastAsia="Times New Roman" w:hAnsi="Tahoma" w:cs="Tahoma"/>
                <w:color w:val="auto"/>
                <w:highlight w:val="yellow"/>
              </w:rPr>
            </w:pPr>
            <w:r w:rsidRPr="00CC5177">
              <w:rPr>
                <w:rFonts w:ascii="Tahoma" w:hAnsi="Tahoma" w:cs="Tahoma"/>
                <w:sz w:val="18"/>
                <w:szCs w:val="18"/>
              </w:rPr>
              <w:t xml:space="preserve">Dále se zhotovitel zavazuje nezpůsobovat únik ropných, toxických či jiných škodlivých látek na stavbě, 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udržov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at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stavbou dotčen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é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zpevněn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é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ploch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y a ostatní komunikace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v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 </w:t>
            </w:r>
            <w:r w:rsidR="00437AF1"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>čistotě</w:t>
            </w:r>
            <w:r w:rsidRPr="00CC5177">
              <w:rPr>
                <w:rFonts w:ascii="Tahoma" w:eastAsia="Times New Roman" w:hAnsi="Tahoma" w:cs="Tahoma"/>
                <w:color w:val="auto"/>
                <w:sz w:val="18"/>
                <w:szCs w:val="18"/>
              </w:rPr>
              <w:t xml:space="preserve"> a zajistit ochranu proti šíření prašnosti a nadměrného hluku.</w:t>
            </w:r>
          </w:p>
        </w:tc>
      </w:tr>
      <w:tr w:rsidR="007E3C2C" w:rsidRPr="00534334" w14:paraId="1181E491" w14:textId="77777777" w:rsidTr="4ED38069">
        <w:trPr>
          <w:trHeight w:val="1142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5BDA8" w14:textId="46ECE645" w:rsidR="00A511BE" w:rsidRPr="0040278F" w:rsidRDefault="00A511BE" w:rsidP="007E3C2C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t xml:space="preserve">CIRKULÁRNÍ EKONOMIKA </w:t>
            </w:r>
          </w:p>
          <w:p w14:paraId="05170BB2" w14:textId="77777777" w:rsidR="00A511BE" w:rsidRPr="0040278F" w:rsidRDefault="00A511BE" w:rsidP="007E3C2C">
            <w:pPr>
              <w:rPr>
                <w:rFonts w:ascii="Tahoma" w:hAnsi="Tahoma" w:cs="Tahoma"/>
                <w:sz w:val="18"/>
              </w:rPr>
            </w:pPr>
          </w:p>
          <w:p w14:paraId="7B1B74CA" w14:textId="70298D1A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Existuje ekonomicky přijatelné řešení, které umožní využití obnovitelných zdrojů, recyklovaných surovin, snížení množství odpadu, zohlednění nákladů životního cyklu či zapojení jiných aspektů cirkulární ekonomiky? 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C7100" w14:textId="186DB037" w:rsidR="007E3C2C" w:rsidRPr="0017359D" w:rsidRDefault="00F3246A" w:rsidP="007E3C2C">
            <w:pPr>
              <w:rPr>
                <w:rFonts w:ascii="Tahoma" w:hAnsi="Tahoma" w:cs="Tahoma"/>
                <w:sz w:val="18"/>
                <w:szCs w:val="18"/>
              </w:rPr>
            </w:pPr>
            <w:r w:rsidRPr="0017359D">
              <w:rPr>
                <w:rFonts w:ascii="Tahoma" w:hAnsi="Tahoma" w:cs="Tahoma"/>
                <w:sz w:val="18"/>
                <w:szCs w:val="18"/>
              </w:rPr>
              <w:t>Ne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60680482" w14:textId="4F280294" w:rsidR="00A849A9" w:rsidRPr="00534334" w:rsidRDefault="00343DB2" w:rsidP="00801D48">
            <w:pPr>
              <w:jc w:val="both"/>
              <w:rPr>
                <w:rFonts w:ascii="Tahoma" w:hAnsi="Tahoma" w:cs="Tahoma"/>
                <w:sz w:val="18"/>
                <w:highlight w:val="yellow"/>
              </w:rPr>
            </w:pPr>
            <w:r w:rsidRPr="00801D48">
              <w:rPr>
                <w:rFonts w:ascii="Tahoma" w:hAnsi="Tahoma" w:cs="Tahoma"/>
                <w:sz w:val="18"/>
              </w:rPr>
              <w:t>V</w:t>
            </w:r>
            <w:r w:rsidR="00A021E8" w:rsidRPr="00801D48">
              <w:rPr>
                <w:rFonts w:ascii="Tahoma" w:hAnsi="Tahoma" w:cs="Tahoma"/>
                <w:sz w:val="18"/>
              </w:rPr>
              <w:t>znik</w:t>
            </w:r>
            <w:r w:rsidR="00370E76">
              <w:rPr>
                <w:rFonts w:ascii="Tahoma" w:hAnsi="Tahoma" w:cs="Tahoma"/>
                <w:sz w:val="18"/>
              </w:rPr>
              <w:t>lé</w:t>
            </w:r>
            <w:r w:rsidR="00123C4F">
              <w:rPr>
                <w:rFonts w:ascii="Tahoma" w:hAnsi="Tahoma" w:cs="Tahoma"/>
                <w:sz w:val="18"/>
              </w:rPr>
              <w:t xml:space="preserve"> stavební</w:t>
            </w:r>
            <w:r w:rsidR="00A021E8" w:rsidRPr="00801D48">
              <w:rPr>
                <w:rFonts w:ascii="Tahoma" w:hAnsi="Tahoma" w:cs="Tahoma"/>
                <w:sz w:val="18"/>
              </w:rPr>
              <w:t xml:space="preserve"> odpady</w:t>
            </w:r>
            <w:r w:rsidR="00370E76">
              <w:rPr>
                <w:rFonts w:ascii="Tahoma" w:hAnsi="Tahoma" w:cs="Tahoma"/>
                <w:sz w:val="18"/>
              </w:rPr>
              <w:t xml:space="preserve"> </w:t>
            </w:r>
            <w:r w:rsidR="00A021E8" w:rsidRPr="00801D48">
              <w:rPr>
                <w:rFonts w:ascii="Tahoma" w:hAnsi="Tahoma" w:cs="Tahoma"/>
                <w:sz w:val="18"/>
              </w:rPr>
              <w:t xml:space="preserve">jsou </w:t>
            </w:r>
            <w:r w:rsidR="00123C4F">
              <w:rPr>
                <w:rFonts w:ascii="Tahoma" w:hAnsi="Tahoma" w:cs="Tahoma"/>
                <w:sz w:val="18"/>
              </w:rPr>
              <w:t xml:space="preserve">pro svůj charakter </w:t>
            </w:r>
            <w:r w:rsidR="00A021E8" w:rsidRPr="00801D48">
              <w:rPr>
                <w:rFonts w:ascii="Tahoma" w:hAnsi="Tahoma" w:cs="Tahoma"/>
                <w:sz w:val="18"/>
              </w:rPr>
              <w:t xml:space="preserve">nevyužitelné k recyklaci </w:t>
            </w:r>
            <w:r w:rsidRPr="00801D48">
              <w:rPr>
                <w:rFonts w:ascii="Tahoma" w:hAnsi="Tahoma" w:cs="Tahoma"/>
                <w:sz w:val="18"/>
              </w:rPr>
              <w:t xml:space="preserve">přímo při stavbě </w:t>
            </w:r>
            <w:r w:rsidR="00123C4F">
              <w:rPr>
                <w:rFonts w:ascii="Tahoma" w:hAnsi="Tahoma" w:cs="Tahoma"/>
                <w:sz w:val="18"/>
              </w:rPr>
              <w:t xml:space="preserve">nebo </w:t>
            </w:r>
            <w:r w:rsidRPr="00801D48">
              <w:rPr>
                <w:rFonts w:ascii="Tahoma" w:hAnsi="Tahoma" w:cs="Tahoma"/>
                <w:sz w:val="18"/>
              </w:rPr>
              <w:t>pro zpětné zabudování do stavby</w:t>
            </w:r>
            <w:r w:rsidR="00123C4F">
              <w:rPr>
                <w:rFonts w:ascii="Tahoma" w:hAnsi="Tahoma" w:cs="Tahoma"/>
                <w:sz w:val="18"/>
              </w:rPr>
              <w:t>. T</w:t>
            </w:r>
            <w:r w:rsidRPr="00801D48">
              <w:rPr>
                <w:rFonts w:ascii="Tahoma" w:hAnsi="Tahoma" w:cs="Tahoma"/>
                <w:sz w:val="18"/>
              </w:rPr>
              <w:t xml:space="preserve">yto </w:t>
            </w:r>
            <w:r w:rsidR="00123C4F">
              <w:rPr>
                <w:rFonts w:ascii="Tahoma" w:hAnsi="Tahoma" w:cs="Tahoma"/>
                <w:sz w:val="18"/>
              </w:rPr>
              <w:t xml:space="preserve">odpady </w:t>
            </w:r>
            <w:r w:rsidRPr="00801D48">
              <w:rPr>
                <w:rFonts w:ascii="Tahoma" w:hAnsi="Tahoma" w:cs="Tahoma"/>
                <w:sz w:val="18"/>
              </w:rPr>
              <w:t>budou dle smlouvy o dílo dodavatelem likvidovány v souladu se zákonem o odpadech</w:t>
            </w:r>
            <w:r w:rsidR="00123C4F">
              <w:rPr>
                <w:rFonts w:ascii="Tahoma" w:hAnsi="Tahoma" w:cs="Tahoma"/>
                <w:sz w:val="18"/>
              </w:rPr>
              <w:t xml:space="preserve"> odvozem na řízenou skládku, která rozhodne o jejím další využití či možnosti recyklace v souladu s platnou legislativou. </w:t>
            </w:r>
          </w:p>
        </w:tc>
      </w:tr>
      <w:tr w:rsidR="007E3C2C" w:rsidRPr="00534334" w14:paraId="66640CFF" w14:textId="77777777" w:rsidTr="4ED38069">
        <w:trPr>
          <w:trHeight w:val="1176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448F0113" w14:textId="224F8D2C" w:rsidR="00A511BE" w:rsidRPr="00534334" w:rsidRDefault="00A511BE" w:rsidP="007E3C2C">
            <w:pPr>
              <w:ind w:right="87"/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534334">
              <w:rPr>
                <w:rFonts w:ascii="Tahoma" w:hAnsi="Tahoma" w:cs="Tahoma"/>
                <w:b/>
                <w:bCs/>
                <w:sz w:val="18"/>
                <w:u w:val="single"/>
              </w:rPr>
              <w:t xml:space="preserve">INOVACE </w:t>
            </w:r>
          </w:p>
          <w:p w14:paraId="6A8D265C" w14:textId="77777777" w:rsidR="00A511BE" w:rsidRPr="00534334" w:rsidRDefault="00A511BE" w:rsidP="007E3C2C">
            <w:pPr>
              <w:ind w:right="87"/>
              <w:rPr>
                <w:rFonts w:ascii="Tahoma" w:hAnsi="Tahoma" w:cs="Tahoma"/>
                <w:sz w:val="18"/>
              </w:rPr>
            </w:pPr>
          </w:p>
          <w:p w14:paraId="3F2A5363" w14:textId="3D290AB9" w:rsidR="007E3C2C" w:rsidRPr="00534334" w:rsidRDefault="007E3C2C" w:rsidP="007E3C2C">
            <w:pPr>
              <w:ind w:right="87"/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>Existuje ekonomicky přijatelné řešení pro inovaci, tedy pro implementaci nového nebo značně zlepšeného produktu, služby nebo postupu souvisejícího s předmětem veřejné zakázky?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55CDC618" w14:textId="1BC6BF21" w:rsidR="007E3C2C" w:rsidRPr="00534334" w:rsidRDefault="007E3C2C" w:rsidP="007E3C2C">
            <w:pPr>
              <w:rPr>
                <w:rFonts w:ascii="Tahoma" w:hAnsi="Tahoma" w:cs="Tahoma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 </w:t>
            </w:r>
            <w:r w:rsidR="00280E88" w:rsidRPr="00534334">
              <w:rPr>
                <w:rFonts w:ascii="Tahoma" w:hAnsi="Tahoma" w:cs="Tahoma"/>
                <w:sz w:val="18"/>
              </w:rPr>
              <w:t>Ano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52356B59" w14:textId="04D4C2D8" w:rsidR="007E3C2C" w:rsidRPr="00534334" w:rsidRDefault="002B6187">
            <w:pPr>
              <w:jc w:val="both"/>
              <w:rPr>
                <w:rFonts w:ascii="Tahoma" w:hAnsi="Tahoma" w:cs="Tahoma"/>
                <w:sz w:val="18"/>
              </w:rPr>
            </w:pPr>
            <w:r w:rsidRPr="00534334">
              <w:rPr>
                <w:rFonts w:ascii="Tahoma" w:hAnsi="Tahoma" w:cs="Tahoma"/>
                <w:sz w:val="18"/>
              </w:rPr>
              <w:t xml:space="preserve">Projektová dokumentace stavby </w:t>
            </w:r>
            <w:r w:rsidR="004D3671">
              <w:rPr>
                <w:rFonts w:ascii="Tahoma" w:hAnsi="Tahoma" w:cs="Tahoma"/>
                <w:sz w:val="18"/>
              </w:rPr>
              <w:t>byla</w:t>
            </w:r>
            <w:r w:rsidRPr="00534334">
              <w:rPr>
                <w:rFonts w:ascii="Tahoma" w:hAnsi="Tahoma" w:cs="Tahoma"/>
                <w:sz w:val="18"/>
              </w:rPr>
              <w:t xml:space="preserve"> zpracována</w:t>
            </w:r>
            <w:r w:rsidR="004D3671">
              <w:rPr>
                <w:rFonts w:ascii="Tahoma" w:hAnsi="Tahoma" w:cs="Tahoma"/>
                <w:sz w:val="18"/>
              </w:rPr>
              <w:t xml:space="preserve"> v</w:t>
            </w:r>
            <w:r w:rsidR="00300810">
              <w:rPr>
                <w:rFonts w:ascii="Tahoma" w:hAnsi="Tahoma" w:cs="Tahoma"/>
                <w:sz w:val="18"/>
              </w:rPr>
              <w:t> </w:t>
            </w:r>
            <w:del w:id="34" w:author="Pavla Kustvánová" w:date="2023-02-22T11:48:00Z">
              <w:r w:rsidR="00300810" w:rsidDel="00176AF4">
                <w:rPr>
                  <w:rFonts w:ascii="Tahoma" w:hAnsi="Tahoma" w:cs="Tahoma"/>
                  <w:sz w:val="18"/>
                </w:rPr>
                <w:delText>období</w:delText>
              </w:r>
            </w:del>
            <w:r w:rsidR="00300810">
              <w:rPr>
                <w:rFonts w:ascii="Tahoma" w:hAnsi="Tahoma" w:cs="Tahoma"/>
                <w:sz w:val="18"/>
              </w:rPr>
              <w:t xml:space="preserve"> r</w:t>
            </w:r>
            <w:del w:id="35" w:author="Pavla Kustvánová" w:date="2023-02-22T11:48:00Z">
              <w:r w:rsidR="00300810" w:rsidDel="00176AF4">
                <w:rPr>
                  <w:rFonts w:ascii="Tahoma" w:hAnsi="Tahoma" w:cs="Tahoma"/>
                  <w:sz w:val="18"/>
                </w:rPr>
                <w:delText>.</w:delText>
              </w:r>
            </w:del>
            <w:ins w:id="36" w:author="Pavla Kustvánová" w:date="2023-02-22T11:48:00Z">
              <w:r w:rsidR="00176AF4">
                <w:rPr>
                  <w:rFonts w:ascii="Tahoma" w:hAnsi="Tahoma" w:cs="Tahoma"/>
                  <w:sz w:val="18"/>
                </w:rPr>
                <w:t>oce</w:t>
              </w:r>
            </w:ins>
            <w:r w:rsidR="004D3671">
              <w:rPr>
                <w:rFonts w:ascii="Tahoma" w:hAnsi="Tahoma" w:cs="Tahoma"/>
                <w:sz w:val="18"/>
              </w:rPr>
              <w:t xml:space="preserve"> </w:t>
            </w:r>
            <w:r w:rsidR="003D373F">
              <w:rPr>
                <w:rFonts w:ascii="Tahoma" w:hAnsi="Tahoma" w:cs="Tahoma"/>
                <w:sz w:val="18"/>
              </w:rPr>
              <w:t>20</w:t>
            </w:r>
            <w:r w:rsidR="00300810">
              <w:rPr>
                <w:rFonts w:ascii="Tahoma" w:hAnsi="Tahoma" w:cs="Tahoma"/>
                <w:sz w:val="18"/>
              </w:rPr>
              <w:t>2</w:t>
            </w:r>
            <w:ins w:id="37" w:author="Pavla Kustvánová" w:date="2023-03-20T08:30:00Z">
              <w:r w:rsidR="00713E6D">
                <w:rPr>
                  <w:rFonts w:ascii="Tahoma" w:hAnsi="Tahoma" w:cs="Tahoma"/>
                  <w:sz w:val="18"/>
                </w:rPr>
                <w:t>3</w:t>
              </w:r>
            </w:ins>
            <w:del w:id="38" w:author="Pavla Kustvánová" w:date="2023-02-22T11:49:00Z">
              <w:r w:rsidR="00300810" w:rsidDel="00176AF4">
                <w:rPr>
                  <w:rFonts w:ascii="Tahoma" w:hAnsi="Tahoma" w:cs="Tahoma"/>
                  <w:sz w:val="18"/>
                </w:rPr>
                <w:delText>0 - 2021</w:delText>
              </w:r>
              <w:r w:rsidR="003D373F" w:rsidRPr="00534334" w:rsidDel="00176AF4">
                <w:rPr>
                  <w:rFonts w:ascii="Tahoma" w:hAnsi="Tahoma" w:cs="Tahoma"/>
                  <w:sz w:val="18"/>
                </w:rPr>
                <w:delText xml:space="preserve"> </w:delText>
              </w:r>
              <w:r w:rsidRPr="00534334" w:rsidDel="00176AF4">
                <w:rPr>
                  <w:rFonts w:ascii="Tahoma" w:hAnsi="Tahoma" w:cs="Tahoma"/>
                  <w:sz w:val="18"/>
                </w:rPr>
                <w:delText>a</w:delText>
              </w:r>
              <w:r w:rsidR="004D3671" w:rsidDel="00176AF4">
                <w:rPr>
                  <w:rFonts w:ascii="Tahoma" w:hAnsi="Tahoma" w:cs="Tahoma"/>
                  <w:sz w:val="18"/>
                </w:rPr>
                <w:delText xml:space="preserve"> v</w:delText>
              </w:r>
              <w:r w:rsidR="003D373F" w:rsidDel="00176AF4">
                <w:rPr>
                  <w:rFonts w:ascii="Tahoma" w:hAnsi="Tahoma" w:cs="Tahoma"/>
                  <w:sz w:val="18"/>
                </w:rPr>
                <w:delText> </w:delText>
              </w:r>
              <w:r w:rsidR="004D3671" w:rsidDel="00176AF4">
                <w:rPr>
                  <w:rFonts w:ascii="Tahoma" w:hAnsi="Tahoma" w:cs="Tahoma"/>
                  <w:sz w:val="18"/>
                </w:rPr>
                <w:delText>roce</w:delText>
              </w:r>
              <w:r w:rsidR="003D373F" w:rsidDel="00176AF4">
                <w:rPr>
                  <w:rFonts w:ascii="Tahoma" w:hAnsi="Tahoma" w:cs="Tahoma"/>
                  <w:sz w:val="18"/>
                </w:rPr>
                <w:delText xml:space="preserve"> 202</w:delText>
              </w:r>
              <w:r w:rsidR="00300810" w:rsidDel="00176AF4">
                <w:rPr>
                  <w:rFonts w:ascii="Tahoma" w:hAnsi="Tahoma" w:cs="Tahoma"/>
                  <w:sz w:val="18"/>
                </w:rPr>
                <w:delText>1</w:delText>
              </w:r>
              <w:r w:rsidRPr="00534334" w:rsidDel="00176AF4">
                <w:rPr>
                  <w:rFonts w:ascii="Tahoma" w:hAnsi="Tahoma" w:cs="Tahoma"/>
                  <w:sz w:val="18"/>
                </w:rPr>
                <w:delText xml:space="preserve"> </w:delText>
              </w:r>
              <w:r w:rsidR="004D3671" w:rsidDel="00176AF4">
                <w:rPr>
                  <w:rFonts w:ascii="Tahoma" w:hAnsi="Tahoma" w:cs="Tahoma"/>
                  <w:sz w:val="18"/>
                </w:rPr>
                <w:delText>bylo rovněž</w:delText>
              </w:r>
              <w:r w:rsidRPr="00534334" w:rsidDel="00176AF4">
                <w:rPr>
                  <w:rFonts w:ascii="Tahoma" w:hAnsi="Tahoma" w:cs="Tahoma"/>
                  <w:sz w:val="18"/>
                </w:rPr>
                <w:delText xml:space="preserve"> vydáno </w:delText>
              </w:r>
              <w:r w:rsidR="00300810" w:rsidDel="00176AF4">
                <w:rPr>
                  <w:rFonts w:ascii="Tahoma" w:hAnsi="Tahoma" w:cs="Tahoma"/>
                  <w:sz w:val="18"/>
                </w:rPr>
                <w:delText>stavební</w:delText>
              </w:r>
              <w:r w:rsidRPr="00534334" w:rsidDel="00176AF4">
                <w:rPr>
                  <w:rFonts w:ascii="Tahoma" w:hAnsi="Tahoma" w:cs="Tahoma"/>
                  <w:sz w:val="18"/>
                </w:rPr>
                <w:delText xml:space="preserve"> povolení, na základě kterého je možné stavbu realizovat</w:delText>
              </w:r>
            </w:del>
            <w:r w:rsidRPr="00534334">
              <w:rPr>
                <w:rFonts w:ascii="Tahoma" w:hAnsi="Tahoma" w:cs="Tahoma"/>
                <w:sz w:val="18"/>
              </w:rPr>
              <w:t xml:space="preserve">. S ohledem na časové </w:t>
            </w:r>
            <w:r w:rsidR="00370E76">
              <w:rPr>
                <w:rFonts w:ascii="Tahoma" w:hAnsi="Tahoma" w:cs="Tahoma"/>
                <w:sz w:val="18"/>
              </w:rPr>
              <w:t xml:space="preserve">a ekonomické </w:t>
            </w:r>
            <w:r w:rsidRPr="00534334">
              <w:rPr>
                <w:rFonts w:ascii="Tahoma" w:hAnsi="Tahoma" w:cs="Tahoma"/>
                <w:sz w:val="18"/>
              </w:rPr>
              <w:t xml:space="preserve">hledisko popsané u prvního aspektu není 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již </w:t>
            </w:r>
            <w:r w:rsidRPr="00534334">
              <w:rPr>
                <w:rFonts w:ascii="Tahoma" w:hAnsi="Tahoma" w:cs="Tahoma"/>
                <w:sz w:val="18"/>
              </w:rPr>
              <w:t xml:space="preserve">v tomto případě </w:t>
            </w:r>
            <w:r w:rsidR="006A72C9" w:rsidRPr="00534334">
              <w:rPr>
                <w:rFonts w:ascii="Tahoma" w:hAnsi="Tahoma" w:cs="Tahoma"/>
                <w:sz w:val="18"/>
              </w:rPr>
              <w:t xml:space="preserve">vhodné zahájit proces úprav </w:t>
            </w:r>
            <w:r w:rsidR="00370E76">
              <w:rPr>
                <w:rFonts w:ascii="Tahoma" w:hAnsi="Tahoma" w:cs="Tahoma"/>
                <w:sz w:val="18"/>
              </w:rPr>
              <w:t xml:space="preserve">projektové dokumentace </w:t>
            </w:r>
            <w:del w:id="39" w:author="Pavla Kustvánová" w:date="2023-03-20T08:31:00Z">
              <w:r w:rsidR="00370E76" w:rsidDel="00713E6D">
                <w:rPr>
                  <w:rFonts w:ascii="Tahoma" w:hAnsi="Tahoma" w:cs="Tahoma"/>
                  <w:sz w:val="18"/>
                </w:rPr>
                <w:delText>stavby</w:delText>
              </w:r>
            </w:del>
            <w:ins w:id="40" w:author="Pavla Kustvánová" w:date="2023-03-20T08:31:00Z">
              <w:r w:rsidR="00713E6D">
                <w:rPr>
                  <w:rFonts w:ascii="Tahoma" w:hAnsi="Tahoma" w:cs="Tahoma"/>
                  <w:sz w:val="18"/>
                </w:rPr>
                <w:t>akce</w:t>
              </w:r>
            </w:ins>
            <w:r w:rsidR="004D2074" w:rsidRPr="00534334">
              <w:rPr>
                <w:rFonts w:ascii="Tahoma" w:hAnsi="Tahoma" w:cs="Tahoma"/>
                <w:sz w:val="18"/>
              </w:rPr>
              <w:t>, které by mohly potencionálně přinést další inovativní prvky</w:t>
            </w:r>
            <w:r w:rsidR="006A72C9" w:rsidRPr="00534334">
              <w:rPr>
                <w:rFonts w:ascii="Tahoma" w:hAnsi="Tahoma" w:cs="Tahoma"/>
                <w:sz w:val="18"/>
              </w:rPr>
              <w:t>.</w:t>
            </w:r>
            <w:r w:rsidR="00680220" w:rsidRPr="00534334">
              <w:rPr>
                <w:rFonts w:ascii="Tahoma" w:hAnsi="Tahoma" w:cs="Tahoma"/>
                <w:sz w:val="18"/>
              </w:rPr>
              <w:t xml:space="preserve"> 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S přihlédnutím k dalším zákonným zásadám a především pak </w:t>
            </w:r>
            <w:r w:rsidR="001F2DD4" w:rsidRPr="00534334">
              <w:rPr>
                <w:rFonts w:ascii="Tahoma" w:hAnsi="Tahoma" w:cs="Tahoma"/>
                <w:sz w:val="18"/>
              </w:rPr>
              <w:t xml:space="preserve">ve vztahu k </w:t>
            </w:r>
            <w:r w:rsidR="004D2074" w:rsidRPr="00534334">
              <w:rPr>
                <w:rFonts w:ascii="Tahoma" w:hAnsi="Tahoma" w:cs="Tahoma"/>
                <w:sz w:val="18"/>
              </w:rPr>
              <w:t>principům 3E</w:t>
            </w:r>
            <w:r w:rsidR="001F2DD4" w:rsidRPr="00534334">
              <w:rPr>
                <w:rFonts w:ascii="Tahoma" w:hAnsi="Tahoma" w:cs="Tahoma"/>
                <w:sz w:val="18"/>
              </w:rPr>
              <w:t>,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 </w:t>
            </w:r>
            <w:r w:rsidR="001F2DD4" w:rsidRPr="00534334">
              <w:rPr>
                <w:rFonts w:ascii="Tahoma" w:hAnsi="Tahoma" w:cs="Tahoma"/>
                <w:sz w:val="18"/>
              </w:rPr>
              <w:t>tedy zadavatel u této VZ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 </w:t>
            </w:r>
            <w:r w:rsidR="001F2DD4" w:rsidRPr="00534334">
              <w:rPr>
                <w:rFonts w:ascii="Tahoma" w:hAnsi="Tahoma" w:cs="Tahoma"/>
                <w:sz w:val="18"/>
              </w:rPr>
              <w:t xml:space="preserve">s ohledem na výše uvedené </w:t>
            </w:r>
            <w:r w:rsidR="004D2074" w:rsidRPr="00534334">
              <w:rPr>
                <w:rFonts w:ascii="Tahoma" w:hAnsi="Tahoma" w:cs="Tahoma"/>
                <w:sz w:val="18"/>
              </w:rPr>
              <w:t>nepovaž</w:t>
            </w:r>
            <w:r w:rsidR="001F2DD4" w:rsidRPr="00534334">
              <w:rPr>
                <w:rFonts w:ascii="Tahoma" w:hAnsi="Tahoma" w:cs="Tahoma"/>
                <w:sz w:val="18"/>
              </w:rPr>
              <w:t>uje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 </w:t>
            </w:r>
            <w:r w:rsidR="001F2DD4" w:rsidRPr="00534334">
              <w:rPr>
                <w:rFonts w:ascii="Tahoma" w:hAnsi="Tahoma" w:cs="Tahoma"/>
                <w:sz w:val="18"/>
              </w:rPr>
              <w:t xml:space="preserve">takový postup </w:t>
            </w:r>
            <w:r w:rsidR="004D2074" w:rsidRPr="00534334">
              <w:rPr>
                <w:rFonts w:ascii="Tahoma" w:hAnsi="Tahoma" w:cs="Tahoma"/>
                <w:sz w:val="18"/>
              </w:rPr>
              <w:t>za účeln</w:t>
            </w:r>
            <w:r w:rsidR="001F2DD4" w:rsidRPr="00534334">
              <w:rPr>
                <w:rFonts w:ascii="Tahoma" w:hAnsi="Tahoma" w:cs="Tahoma"/>
                <w:sz w:val="18"/>
              </w:rPr>
              <w:t>ý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. </w:t>
            </w:r>
            <w:r w:rsidR="00370E76">
              <w:rPr>
                <w:rFonts w:ascii="Tahoma" w:hAnsi="Tahoma" w:cs="Tahoma"/>
                <w:sz w:val="18"/>
              </w:rPr>
              <w:t>I přes výše uvedené</w:t>
            </w:r>
            <w:r w:rsidR="00370E76" w:rsidRPr="00534334">
              <w:rPr>
                <w:rFonts w:ascii="Tahoma" w:hAnsi="Tahoma" w:cs="Tahoma"/>
                <w:sz w:val="18"/>
              </w:rPr>
              <w:t xml:space="preserve"> </w:t>
            </w:r>
            <w:r w:rsidR="00680220" w:rsidRPr="00534334">
              <w:rPr>
                <w:rFonts w:ascii="Tahoma" w:hAnsi="Tahoma" w:cs="Tahoma"/>
                <w:sz w:val="18"/>
              </w:rPr>
              <w:t xml:space="preserve">zadavatel umožnuje aplikaci aspektu inovací 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i v rámci této veřejné zakázky </w:t>
            </w:r>
            <w:r w:rsidR="00680220" w:rsidRPr="00534334">
              <w:rPr>
                <w:rFonts w:ascii="Tahoma" w:hAnsi="Tahoma" w:cs="Tahoma"/>
                <w:sz w:val="18"/>
              </w:rPr>
              <w:t xml:space="preserve">tím, že nebrání </w:t>
            </w:r>
            <w:r w:rsidR="00440D1A">
              <w:rPr>
                <w:rFonts w:ascii="Tahoma" w:hAnsi="Tahoma" w:cs="Tahoma"/>
                <w:sz w:val="18"/>
              </w:rPr>
              <w:t xml:space="preserve">vybranému dodavateli </w:t>
            </w:r>
            <w:r w:rsidR="004D3671">
              <w:rPr>
                <w:rFonts w:ascii="Tahoma" w:hAnsi="Tahoma" w:cs="Tahoma"/>
                <w:sz w:val="18"/>
              </w:rPr>
              <w:t xml:space="preserve">navrhnout </w:t>
            </w:r>
            <w:r w:rsidR="00440D1A">
              <w:rPr>
                <w:rFonts w:ascii="Tahoma" w:hAnsi="Tahoma" w:cs="Tahoma"/>
                <w:sz w:val="18"/>
              </w:rPr>
              <w:t xml:space="preserve">inovativní náměty </w:t>
            </w:r>
            <w:r w:rsidR="004D2074" w:rsidRPr="00534334">
              <w:rPr>
                <w:rFonts w:ascii="Tahoma" w:hAnsi="Tahoma" w:cs="Tahoma"/>
                <w:sz w:val="18"/>
              </w:rPr>
              <w:t>v rámci samotného plnění</w:t>
            </w:r>
            <w:r w:rsidR="00280E88" w:rsidRPr="00534334">
              <w:rPr>
                <w:rFonts w:ascii="Tahoma" w:hAnsi="Tahoma" w:cs="Tahoma"/>
                <w:sz w:val="18"/>
              </w:rPr>
              <w:t xml:space="preserve">. </w:t>
            </w:r>
            <w:r w:rsidR="00280E88" w:rsidRPr="00534334">
              <w:rPr>
                <w:rFonts w:ascii="Tahoma" w:hAnsi="Tahoma" w:cs="Tahoma"/>
                <w:sz w:val="18"/>
              </w:rPr>
              <w:lastRenderedPageBreak/>
              <w:t xml:space="preserve">Konkrétně </w:t>
            </w:r>
            <w:r w:rsidR="001F2DD4" w:rsidRPr="00534334">
              <w:rPr>
                <w:rFonts w:ascii="Tahoma" w:hAnsi="Tahoma" w:cs="Tahoma"/>
                <w:sz w:val="18"/>
              </w:rPr>
              <w:t xml:space="preserve">pak využitím </w:t>
            </w:r>
            <w:r w:rsidR="00280E88" w:rsidRPr="00534334">
              <w:rPr>
                <w:rFonts w:ascii="Tahoma" w:hAnsi="Tahoma" w:cs="Tahoma"/>
                <w:sz w:val="18"/>
              </w:rPr>
              <w:t xml:space="preserve">odst. 7 § 222 ZZVZ, tzn. záměnou položek soupisu stavebních prací, která svou podstatou naplňuje znaky inovací a zadavateli 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dává stejné nebo lepší výsledky jako stávající </w:t>
            </w:r>
            <w:r w:rsidR="00280E88" w:rsidRPr="00534334">
              <w:rPr>
                <w:rFonts w:ascii="Tahoma" w:hAnsi="Tahoma" w:cs="Tahoma"/>
                <w:sz w:val="18"/>
              </w:rPr>
              <w:t xml:space="preserve">vysoutěžené </w:t>
            </w:r>
            <w:r w:rsidR="004D2074" w:rsidRPr="00534334">
              <w:rPr>
                <w:rFonts w:ascii="Tahoma" w:hAnsi="Tahoma" w:cs="Tahoma"/>
                <w:sz w:val="18"/>
              </w:rPr>
              <w:t>řešení, a</w:t>
            </w:r>
            <w:r w:rsidR="00280E88" w:rsidRPr="00534334">
              <w:rPr>
                <w:rFonts w:ascii="Tahoma" w:hAnsi="Tahoma" w:cs="Tahoma"/>
                <w:sz w:val="18"/>
              </w:rPr>
              <w:t xml:space="preserve"> to </w:t>
            </w:r>
            <w:r w:rsidR="004D2074" w:rsidRPr="00534334">
              <w:rPr>
                <w:rFonts w:ascii="Tahoma" w:hAnsi="Tahoma" w:cs="Tahoma"/>
                <w:sz w:val="18"/>
              </w:rPr>
              <w:t xml:space="preserve">při </w:t>
            </w:r>
            <w:r w:rsidR="00280E88" w:rsidRPr="00534334">
              <w:rPr>
                <w:rFonts w:ascii="Tahoma" w:hAnsi="Tahoma" w:cs="Tahoma"/>
                <w:sz w:val="18"/>
              </w:rPr>
              <w:t xml:space="preserve">shodných, ale zpravidla </w:t>
            </w:r>
            <w:r w:rsidR="004D2074" w:rsidRPr="00534334">
              <w:rPr>
                <w:rFonts w:ascii="Tahoma" w:hAnsi="Tahoma" w:cs="Tahoma"/>
                <w:sz w:val="18"/>
              </w:rPr>
              <w:t>nižších nákladech</w:t>
            </w:r>
            <w:r w:rsidR="00680220" w:rsidRPr="00534334">
              <w:rPr>
                <w:rFonts w:ascii="Tahoma" w:hAnsi="Tahoma" w:cs="Tahoma"/>
                <w:sz w:val="18"/>
              </w:rPr>
              <w:t>.</w:t>
            </w:r>
          </w:p>
        </w:tc>
      </w:tr>
      <w:tr w:rsidR="007E3C2C" w:rsidRPr="00285B7A" w14:paraId="5566FFEB" w14:textId="77777777" w:rsidTr="4ED38069">
        <w:trPr>
          <w:trHeight w:val="307"/>
        </w:trPr>
        <w:tc>
          <w:tcPr>
            <w:tcW w:w="4244" w:type="dxa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single" w:sz="4" w:space="0" w:color="000000" w:themeColor="text1"/>
            </w:tcBorders>
          </w:tcPr>
          <w:p w14:paraId="27538069" w14:textId="77777777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lastRenderedPageBreak/>
              <w:t xml:space="preserve">Dále ke zvážení </w:t>
            </w:r>
          </w:p>
        </w:tc>
        <w:tc>
          <w:tcPr>
            <w:tcW w:w="227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4971F397" w14:textId="77777777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 </w:t>
            </w:r>
          </w:p>
        </w:tc>
        <w:tc>
          <w:tcPr>
            <w:tcW w:w="354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nil"/>
            </w:tcBorders>
          </w:tcPr>
          <w:p w14:paraId="339AD195" w14:textId="77777777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 </w:t>
            </w:r>
          </w:p>
        </w:tc>
      </w:tr>
      <w:tr w:rsidR="007E3C2C" w:rsidRPr="00285B7A" w14:paraId="178B6709" w14:textId="77777777" w:rsidTr="4ED38069">
        <w:trPr>
          <w:trHeight w:val="1229"/>
        </w:trPr>
        <w:tc>
          <w:tcPr>
            <w:tcW w:w="4244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17DE20" w14:textId="4B81507D" w:rsidR="00A511BE" w:rsidRPr="0040278F" w:rsidRDefault="00A511BE" w:rsidP="00A511BE">
            <w:pPr>
              <w:rPr>
                <w:rFonts w:ascii="Tahoma" w:hAnsi="Tahoma" w:cs="Tahoma"/>
                <w:b/>
                <w:bCs/>
                <w:sz w:val="18"/>
                <w:u w:val="single"/>
              </w:rPr>
            </w:pPr>
            <w:r w:rsidRPr="0040278F">
              <w:rPr>
                <w:rFonts w:ascii="Tahoma" w:hAnsi="Tahoma" w:cs="Tahoma"/>
                <w:b/>
                <w:bCs/>
                <w:sz w:val="18"/>
                <w:u w:val="single"/>
              </w:rPr>
              <w:t>KOMUNIKACE ZADAVATELŮ S DODAVATELI VE VZTAHU K OVZ</w:t>
            </w:r>
          </w:p>
          <w:p w14:paraId="53ED45BE" w14:textId="77777777" w:rsidR="00A511BE" w:rsidRPr="0040278F" w:rsidRDefault="00A511BE" w:rsidP="00A511BE">
            <w:pPr>
              <w:rPr>
                <w:rFonts w:ascii="Tahoma" w:hAnsi="Tahoma" w:cs="Tahoma"/>
                <w:sz w:val="18"/>
              </w:rPr>
            </w:pPr>
          </w:p>
          <w:p w14:paraId="6B74BC73" w14:textId="74C8BC50" w:rsidR="007E3C2C" w:rsidRPr="0040278F" w:rsidRDefault="007E3C2C" w:rsidP="00A511BE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Je vhodné o užití OVZ ve veřejné zakázce informovat dodavatele, například formou předběžných tržních konzultací, představení plánu veřejných zakázek, setkání typu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Meet</w:t>
            </w:r>
            <w:proofErr w:type="spellEnd"/>
            <w:r w:rsidRPr="0040278F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the</w:t>
            </w:r>
            <w:proofErr w:type="spellEnd"/>
            <w:r w:rsidRPr="0040278F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buyer</w:t>
            </w:r>
            <w:proofErr w:type="spellEnd"/>
            <w:r w:rsidRPr="0040278F">
              <w:rPr>
                <w:rFonts w:ascii="Tahoma" w:hAnsi="Tahoma" w:cs="Tahoma"/>
                <w:sz w:val="18"/>
              </w:rPr>
              <w:t xml:space="preserve"> neboli Poznej svého zadavatele, technických školení dodavatelů apod.? </w:t>
            </w:r>
          </w:p>
        </w:tc>
        <w:tc>
          <w:tcPr>
            <w:tcW w:w="2275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6E7F0F" w14:textId="76901F04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 </w:t>
            </w:r>
            <w:r w:rsidR="00DD589F" w:rsidRPr="0040278F">
              <w:rPr>
                <w:rFonts w:ascii="Tahoma" w:hAnsi="Tahoma" w:cs="Tahoma"/>
                <w:sz w:val="18"/>
              </w:rPr>
              <w:t>N</w:t>
            </w:r>
            <w:r w:rsidRPr="0040278F">
              <w:rPr>
                <w:rFonts w:ascii="Tahoma" w:hAnsi="Tahoma" w:cs="Tahoma"/>
                <w:sz w:val="18"/>
              </w:rPr>
              <w:t>e</w:t>
            </w:r>
          </w:p>
        </w:tc>
        <w:tc>
          <w:tcPr>
            <w:tcW w:w="3547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000000" w:themeColor="text1"/>
            </w:tcBorders>
          </w:tcPr>
          <w:p w14:paraId="420D693F" w14:textId="395ACC5A" w:rsidR="007E3C2C" w:rsidRPr="0040278F" w:rsidRDefault="007E3C2C" w:rsidP="002669DC">
            <w:pPr>
              <w:jc w:val="both"/>
              <w:rPr>
                <w:rFonts w:ascii="Tahoma" w:hAnsi="Tahoma" w:cs="Tahoma"/>
                <w:sz w:val="18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Z časového hlediska </w:t>
            </w:r>
            <w:r w:rsidR="002669DC" w:rsidRPr="0040278F">
              <w:rPr>
                <w:rFonts w:ascii="Tahoma" w:hAnsi="Tahoma" w:cs="Tahoma"/>
                <w:sz w:val="18"/>
              </w:rPr>
              <w:t>popsaného u prvního aspektu</w:t>
            </w:r>
            <w:r w:rsidR="007B0DFD" w:rsidRPr="0040278F">
              <w:rPr>
                <w:rFonts w:ascii="Tahoma" w:hAnsi="Tahoma" w:cs="Tahoma"/>
                <w:sz w:val="18"/>
              </w:rPr>
              <w:t xml:space="preserve"> </w:t>
            </w:r>
            <w:r w:rsidRPr="0040278F">
              <w:rPr>
                <w:rFonts w:ascii="Tahoma" w:hAnsi="Tahoma" w:cs="Tahoma"/>
                <w:sz w:val="18"/>
              </w:rPr>
              <w:t>není</w:t>
            </w:r>
            <w:r w:rsidR="002669DC" w:rsidRPr="0040278F">
              <w:rPr>
                <w:rFonts w:ascii="Tahoma" w:hAnsi="Tahoma" w:cs="Tahoma"/>
                <w:sz w:val="18"/>
              </w:rPr>
              <w:t xml:space="preserve"> </w:t>
            </w:r>
            <w:r w:rsidR="003E72FB" w:rsidRPr="0040278F">
              <w:rPr>
                <w:rFonts w:ascii="Tahoma" w:hAnsi="Tahoma" w:cs="Tahoma"/>
                <w:sz w:val="18"/>
              </w:rPr>
              <w:t xml:space="preserve">v tomto případě </w:t>
            </w:r>
            <w:r w:rsidR="002669DC" w:rsidRPr="0040278F">
              <w:rPr>
                <w:rFonts w:ascii="Tahoma" w:hAnsi="Tahoma" w:cs="Tahoma"/>
                <w:sz w:val="18"/>
              </w:rPr>
              <w:t xml:space="preserve">vhodné </w:t>
            </w:r>
            <w:r w:rsidRPr="0040278F">
              <w:rPr>
                <w:rFonts w:ascii="Tahoma" w:hAnsi="Tahoma" w:cs="Tahoma"/>
                <w:sz w:val="18"/>
              </w:rPr>
              <w:t xml:space="preserve">přistoupit </w:t>
            </w:r>
            <w:r w:rsidR="003E72FB" w:rsidRPr="0040278F">
              <w:rPr>
                <w:rFonts w:ascii="Tahoma" w:hAnsi="Tahoma" w:cs="Tahoma"/>
                <w:sz w:val="18"/>
              </w:rPr>
              <w:t xml:space="preserve">nyní </w:t>
            </w:r>
            <w:r w:rsidRPr="0040278F">
              <w:rPr>
                <w:rFonts w:ascii="Tahoma" w:hAnsi="Tahoma" w:cs="Tahoma"/>
                <w:sz w:val="18"/>
              </w:rPr>
              <w:t xml:space="preserve">k předběžným tržním konzultacím či setkání typu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Meet</w:t>
            </w:r>
            <w:proofErr w:type="spellEnd"/>
            <w:r w:rsidRPr="0040278F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the</w:t>
            </w:r>
            <w:proofErr w:type="spellEnd"/>
            <w:r w:rsidRPr="0040278F">
              <w:rPr>
                <w:rFonts w:ascii="Tahoma" w:hAnsi="Tahoma" w:cs="Tahoma"/>
                <w:sz w:val="18"/>
              </w:rPr>
              <w:t xml:space="preserve"> </w:t>
            </w:r>
            <w:proofErr w:type="spellStart"/>
            <w:r w:rsidRPr="0040278F">
              <w:rPr>
                <w:rFonts w:ascii="Tahoma" w:hAnsi="Tahoma" w:cs="Tahoma"/>
                <w:sz w:val="18"/>
              </w:rPr>
              <w:t>buyer</w:t>
            </w:r>
            <w:proofErr w:type="spellEnd"/>
            <w:r w:rsidR="007B0DFD" w:rsidRPr="0040278F">
              <w:rPr>
                <w:rFonts w:ascii="Tahoma" w:hAnsi="Tahoma" w:cs="Tahoma"/>
                <w:sz w:val="18"/>
              </w:rPr>
              <w:t>.</w:t>
            </w:r>
            <w:r w:rsidR="00A511BE" w:rsidRPr="0040278F">
              <w:rPr>
                <w:rFonts w:ascii="Tahoma" w:hAnsi="Tahoma" w:cs="Tahoma"/>
                <w:sz w:val="18"/>
              </w:rPr>
              <w:t xml:space="preserve"> Aspekty OVZ, které zadavatel v rámci této veřejné zakázky uplatňuje prostřednictvím zadávací dokumentace, není potřebné dodavatelům předávat ještě i jinou formou.</w:t>
            </w:r>
          </w:p>
        </w:tc>
      </w:tr>
      <w:tr w:rsidR="007E3C2C" w:rsidRPr="00285B7A" w14:paraId="367CC4BF" w14:textId="77777777" w:rsidTr="4ED38069">
        <w:trPr>
          <w:trHeight w:val="605"/>
        </w:trPr>
        <w:tc>
          <w:tcPr>
            <w:tcW w:w="4244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59FC933E" w14:textId="77777777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Existují jiná významná rizika nebo příležitosti z pohledu společenské odpovědnosti či udržitelnosti?  </w:t>
            </w:r>
          </w:p>
        </w:tc>
        <w:tc>
          <w:tcPr>
            <w:tcW w:w="2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</w:tcPr>
          <w:p w14:paraId="49A99C98" w14:textId="12427182" w:rsidR="007E3C2C" w:rsidRPr="0040278F" w:rsidRDefault="007E3C2C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 xml:space="preserve"> </w:t>
            </w:r>
            <w:r w:rsidR="00DD589F" w:rsidRPr="0040278F">
              <w:rPr>
                <w:rFonts w:ascii="Tahoma" w:hAnsi="Tahoma" w:cs="Tahoma"/>
                <w:sz w:val="18"/>
              </w:rPr>
              <w:t>N</w:t>
            </w:r>
            <w:r w:rsidRPr="0040278F">
              <w:rPr>
                <w:rFonts w:ascii="Tahoma" w:hAnsi="Tahoma" w:cs="Tahoma"/>
                <w:sz w:val="18"/>
              </w:rPr>
              <w:t>e</w:t>
            </w:r>
          </w:p>
        </w:tc>
        <w:tc>
          <w:tcPr>
            <w:tcW w:w="35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</w:tcPr>
          <w:p w14:paraId="0AE962B7" w14:textId="77F572AD" w:rsidR="007E3C2C" w:rsidRPr="0040278F" w:rsidRDefault="0045484D" w:rsidP="007E3C2C">
            <w:pPr>
              <w:rPr>
                <w:rFonts w:ascii="Tahoma" w:hAnsi="Tahoma" w:cs="Tahoma"/>
              </w:rPr>
            </w:pPr>
            <w:r w:rsidRPr="0040278F">
              <w:rPr>
                <w:rFonts w:ascii="Tahoma" w:hAnsi="Tahoma" w:cs="Tahoma"/>
                <w:sz w:val="18"/>
              </w:rPr>
              <w:t>Nejsou v tuto chvíli známa.</w:t>
            </w:r>
          </w:p>
        </w:tc>
      </w:tr>
    </w:tbl>
    <w:p w14:paraId="6B94AB0D" w14:textId="77777777" w:rsidR="00322C51" w:rsidRPr="0040278F" w:rsidRDefault="00292971">
      <w:pPr>
        <w:spacing w:after="0"/>
        <w:jc w:val="right"/>
        <w:rPr>
          <w:rFonts w:ascii="Tahoma" w:hAnsi="Tahoma" w:cs="Tahoma"/>
        </w:rPr>
      </w:pPr>
      <w:r w:rsidRPr="0040278F">
        <w:rPr>
          <w:rFonts w:ascii="Tahoma" w:hAnsi="Tahoma" w:cs="Tahoma"/>
          <w:i/>
        </w:rPr>
        <w:t xml:space="preserve">  </w:t>
      </w:r>
    </w:p>
    <w:p w14:paraId="4172FF7E" w14:textId="77777777" w:rsidR="00322C51" w:rsidRPr="0040278F" w:rsidRDefault="00292971">
      <w:pPr>
        <w:spacing w:after="0"/>
        <w:rPr>
          <w:rFonts w:ascii="Tahoma" w:hAnsi="Tahoma" w:cs="Tahoma"/>
        </w:rPr>
      </w:pPr>
      <w:r w:rsidRPr="0040278F">
        <w:rPr>
          <w:rFonts w:ascii="Tahoma" w:hAnsi="Tahoma" w:cs="Tahoma"/>
          <w:i/>
        </w:rPr>
        <w:t xml:space="preserve"> </w:t>
      </w:r>
    </w:p>
    <w:sectPr w:rsidR="00322C51" w:rsidRPr="0040278F">
      <w:footerReference w:type="default" r:id="rId11"/>
      <w:pgSz w:w="11900" w:h="16840"/>
      <w:pgMar w:top="1418" w:right="601" w:bottom="1970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1D0FA1" w14:textId="77777777" w:rsidR="00895126" w:rsidRDefault="00895126" w:rsidP="00BF3695">
      <w:pPr>
        <w:spacing w:after="0" w:line="240" w:lineRule="auto"/>
      </w:pPr>
      <w:r>
        <w:separator/>
      </w:r>
    </w:p>
  </w:endnote>
  <w:endnote w:type="continuationSeparator" w:id="0">
    <w:p w14:paraId="739485BB" w14:textId="77777777" w:rsidR="00895126" w:rsidRDefault="00895126" w:rsidP="00BF3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F9CBCB" w14:textId="15E668BC" w:rsidR="00BF3695" w:rsidRDefault="00BA4DB0">
    <w:pPr>
      <w:pStyle w:val="Zpat"/>
    </w:pPr>
    <w:r w:rsidRPr="00BA4DB0">
      <w:t xml:space="preserve">Výběr zhotovitele </w:t>
    </w:r>
    <w:del w:id="41" w:author="Pavla Kustvánová" w:date="2023-03-20T08:31:00Z">
      <w:r w:rsidRPr="00BA4DB0" w:rsidDel="00713E6D">
        <w:delText xml:space="preserve">stavby </w:delText>
      </w:r>
    </w:del>
    <w:ins w:id="42" w:author="Pavla Kustvánová" w:date="2023-03-20T08:31:00Z">
      <w:r w:rsidR="00713E6D">
        <w:t>akce</w:t>
      </w:r>
      <w:r w:rsidR="00713E6D" w:rsidRPr="00BA4DB0">
        <w:t xml:space="preserve"> </w:t>
      </w:r>
    </w:ins>
    <w:r w:rsidRPr="00BA4DB0">
      <w:t>„</w:t>
    </w:r>
    <w:del w:id="43" w:author="Pavla Kustvánová" w:date="2023-03-20T08:32:00Z">
      <w:r w:rsidR="002E60BE" w:rsidDel="00713E6D">
        <w:delText xml:space="preserve">Rekonstrukce </w:delText>
      </w:r>
    </w:del>
    <w:del w:id="44" w:author="Pavla Kustvánová" w:date="2023-02-22T11:44:00Z">
      <w:r w:rsidR="002E60BE" w:rsidDel="00176AF4">
        <w:delText>školní kuchyně a výdejny</w:delText>
      </w:r>
    </w:del>
    <w:ins w:id="45" w:author="Pavla Kustvánová" w:date="2023-03-20T08:32:00Z">
      <w:r w:rsidR="00713E6D">
        <w:t>Elektronický zabezpečovací systém</w:t>
      </w:r>
    </w:ins>
    <w:r w:rsidR="00984D1D"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690CC0" w14:textId="77777777" w:rsidR="00895126" w:rsidRDefault="00895126" w:rsidP="00BF3695">
      <w:pPr>
        <w:spacing w:after="0" w:line="240" w:lineRule="auto"/>
      </w:pPr>
      <w:r>
        <w:separator/>
      </w:r>
    </w:p>
  </w:footnote>
  <w:footnote w:type="continuationSeparator" w:id="0">
    <w:p w14:paraId="4A31F390" w14:textId="77777777" w:rsidR="00895126" w:rsidRDefault="00895126" w:rsidP="00BF36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B3DA7"/>
    <w:multiLevelType w:val="hybridMultilevel"/>
    <w:tmpl w:val="44FAA270"/>
    <w:lvl w:ilvl="0" w:tplc="19AA04AA">
      <w:start w:val="1"/>
      <w:numFmt w:val="lowerLetter"/>
      <w:lvlText w:val="%1)"/>
      <w:lvlJc w:val="left"/>
      <w:pPr>
        <w:tabs>
          <w:tab w:val="num" w:pos="851"/>
        </w:tabs>
        <w:ind w:left="851" w:hanging="511"/>
      </w:pPr>
      <w:rPr>
        <w:rFonts w:hint="default"/>
        <w:b w:val="0"/>
        <w:i w:val="0"/>
        <w:sz w:val="22"/>
        <w:szCs w:val="22"/>
      </w:rPr>
    </w:lvl>
    <w:lvl w:ilvl="1" w:tplc="D7E88DDC">
      <w:start w:val="1"/>
      <w:numFmt w:val="lowerLetter"/>
      <w:lvlText w:val="%2."/>
      <w:lvlJc w:val="left"/>
      <w:pPr>
        <w:tabs>
          <w:tab w:val="num" w:pos="851"/>
        </w:tabs>
        <w:ind w:left="851" w:hanging="511"/>
      </w:pPr>
      <w:rPr>
        <w:rFonts w:hint="default"/>
      </w:rPr>
    </w:lvl>
    <w:lvl w:ilvl="2" w:tplc="DEB8C1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6F732DE"/>
    <w:multiLevelType w:val="multilevel"/>
    <w:tmpl w:val="E07A5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5655C53"/>
    <w:multiLevelType w:val="hybridMultilevel"/>
    <w:tmpl w:val="0AC8FF72"/>
    <w:lvl w:ilvl="0" w:tplc="070473E4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color w:val="auto"/>
      </w:rPr>
    </w:lvl>
    <w:lvl w:ilvl="1" w:tplc="69544EFA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65B2D15C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3" w:tplc="AD982A34">
      <w:start w:val="3"/>
      <w:numFmt w:val="bullet"/>
      <w:lvlText w:val="-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b w:val="0"/>
        <w:i/>
        <w:color w:val="FF0000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77438EE"/>
    <w:multiLevelType w:val="hybridMultilevel"/>
    <w:tmpl w:val="51688D86"/>
    <w:lvl w:ilvl="0" w:tplc="94BA0E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i w:val="0"/>
        <w:color w:val="auto"/>
        <w:sz w:val="22"/>
        <w:szCs w:val="22"/>
      </w:rPr>
    </w:lvl>
    <w:lvl w:ilvl="1" w:tplc="1F429C68">
      <w:numFmt w:val="decimal"/>
      <w:lvlText w:val=""/>
      <w:lvlJc w:val="left"/>
    </w:lvl>
    <w:lvl w:ilvl="2" w:tplc="C818E17A">
      <w:numFmt w:val="decimal"/>
      <w:lvlText w:val=""/>
      <w:lvlJc w:val="left"/>
    </w:lvl>
    <w:lvl w:ilvl="3" w:tplc="B1EAD9DA">
      <w:numFmt w:val="decimal"/>
      <w:lvlText w:val=""/>
      <w:lvlJc w:val="left"/>
    </w:lvl>
    <w:lvl w:ilvl="4" w:tplc="3C642F3A">
      <w:numFmt w:val="decimal"/>
      <w:lvlText w:val=""/>
      <w:lvlJc w:val="left"/>
    </w:lvl>
    <w:lvl w:ilvl="5" w:tplc="52F0216C">
      <w:numFmt w:val="decimal"/>
      <w:lvlText w:val=""/>
      <w:lvlJc w:val="left"/>
    </w:lvl>
    <w:lvl w:ilvl="6" w:tplc="B172D526">
      <w:numFmt w:val="decimal"/>
      <w:lvlText w:val=""/>
      <w:lvlJc w:val="left"/>
    </w:lvl>
    <w:lvl w:ilvl="7" w:tplc="CAF487B0">
      <w:numFmt w:val="decimal"/>
      <w:lvlText w:val=""/>
      <w:lvlJc w:val="left"/>
    </w:lvl>
    <w:lvl w:ilvl="8" w:tplc="FBDCC0A6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Pavla Kustvánová">
    <w15:presenceInfo w15:providerId="AD" w15:userId="S-1-5-21-1255209092-411892014-4279712567-11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C51"/>
    <w:rsid w:val="00000088"/>
    <w:rsid w:val="000017E6"/>
    <w:rsid w:val="00017CEA"/>
    <w:rsid w:val="00023326"/>
    <w:rsid w:val="00041A62"/>
    <w:rsid w:val="000423EF"/>
    <w:rsid w:val="00061259"/>
    <w:rsid w:val="0008041C"/>
    <w:rsid w:val="00083022"/>
    <w:rsid w:val="0008685E"/>
    <w:rsid w:val="000A329D"/>
    <w:rsid w:val="000E1526"/>
    <w:rsid w:val="000E527A"/>
    <w:rsid w:val="000E6726"/>
    <w:rsid w:val="000F6B7E"/>
    <w:rsid w:val="00116A6E"/>
    <w:rsid w:val="00123C4F"/>
    <w:rsid w:val="0012637C"/>
    <w:rsid w:val="001322D1"/>
    <w:rsid w:val="001359D9"/>
    <w:rsid w:val="0013749D"/>
    <w:rsid w:val="001406EE"/>
    <w:rsid w:val="00146755"/>
    <w:rsid w:val="0015619B"/>
    <w:rsid w:val="0015777B"/>
    <w:rsid w:val="0017359D"/>
    <w:rsid w:val="00176AF4"/>
    <w:rsid w:val="00181702"/>
    <w:rsid w:val="00184D66"/>
    <w:rsid w:val="001A0243"/>
    <w:rsid w:val="001A4763"/>
    <w:rsid w:val="001B2C65"/>
    <w:rsid w:val="001B70F1"/>
    <w:rsid w:val="001E2EA0"/>
    <w:rsid w:val="001F2DD4"/>
    <w:rsid w:val="00203D6C"/>
    <w:rsid w:val="00235729"/>
    <w:rsid w:val="002500F7"/>
    <w:rsid w:val="002669DC"/>
    <w:rsid w:val="00270BE8"/>
    <w:rsid w:val="00280E88"/>
    <w:rsid w:val="002819C5"/>
    <w:rsid w:val="00285B7A"/>
    <w:rsid w:val="00291563"/>
    <w:rsid w:val="00292971"/>
    <w:rsid w:val="002B362F"/>
    <w:rsid w:val="002B6187"/>
    <w:rsid w:val="002D0E63"/>
    <w:rsid w:val="002D42AD"/>
    <w:rsid w:val="002E0CD9"/>
    <w:rsid w:val="002E458C"/>
    <w:rsid w:val="002E4F9C"/>
    <w:rsid w:val="002E60BE"/>
    <w:rsid w:val="002E61F3"/>
    <w:rsid w:val="002F3EE4"/>
    <w:rsid w:val="002F65D4"/>
    <w:rsid w:val="00300810"/>
    <w:rsid w:val="00304E6F"/>
    <w:rsid w:val="00311D67"/>
    <w:rsid w:val="003208FB"/>
    <w:rsid w:val="00322C51"/>
    <w:rsid w:val="00342522"/>
    <w:rsid w:val="00343DB2"/>
    <w:rsid w:val="0035566C"/>
    <w:rsid w:val="003653EB"/>
    <w:rsid w:val="00370BD6"/>
    <w:rsid w:val="00370E76"/>
    <w:rsid w:val="00371237"/>
    <w:rsid w:val="003723E4"/>
    <w:rsid w:val="00376351"/>
    <w:rsid w:val="003812B7"/>
    <w:rsid w:val="003A20B0"/>
    <w:rsid w:val="003A2164"/>
    <w:rsid w:val="003A2AA7"/>
    <w:rsid w:val="003C3415"/>
    <w:rsid w:val="003C5386"/>
    <w:rsid w:val="003C5B20"/>
    <w:rsid w:val="003D373F"/>
    <w:rsid w:val="003E6D84"/>
    <w:rsid w:val="003E72FB"/>
    <w:rsid w:val="00400664"/>
    <w:rsid w:val="0040278F"/>
    <w:rsid w:val="00420157"/>
    <w:rsid w:val="004321D1"/>
    <w:rsid w:val="00437160"/>
    <w:rsid w:val="00437AF1"/>
    <w:rsid w:val="00440D1A"/>
    <w:rsid w:val="0045484D"/>
    <w:rsid w:val="00465B49"/>
    <w:rsid w:val="00467067"/>
    <w:rsid w:val="00475D0D"/>
    <w:rsid w:val="00475FB7"/>
    <w:rsid w:val="0049646F"/>
    <w:rsid w:val="004A15CE"/>
    <w:rsid w:val="004B578A"/>
    <w:rsid w:val="004C4836"/>
    <w:rsid w:val="004D2074"/>
    <w:rsid w:val="004D3671"/>
    <w:rsid w:val="004E6B8F"/>
    <w:rsid w:val="00506032"/>
    <w:rsid w:val="00534334"/>
    <w:rsid w:val="0054303B"/>
    <w:rsid w:val="005555E4"/>
    <w:rsid w:val="0055666C"/>
    <w:rsid w:val="0056307B"/>
    <w:rsid w:val="00590F07"/>
    <w:rsid w:val="00591AC2"/>
    <w:rsid w:val="005B3D99"/>
    <w:rsid w:val="005D52FF"/>
    <w:rsid w:val="005E5980"/>
    <w:rsid w:val="005F08D8"/>
    <w:rsid w:val="005F2F77"/>
    <w:rsid w:val="006000D4"/>
    <w:rsid w:val="00616916"/>
    <w:rsid w:val="00642542"/>
    <w:rsid w:val="00644083"/>
    <w:rsid w:val="0067084F"/>
    <w:rsid w:val="00672C7D"/>
    <w:rsid w:val="00680220"/>
    <w:rsid w:val="00680403"/>
    <w:rsid w:val="006823FD"/>
    <w:rsid w:val="006A099A"/>
    <w:rsid w:val="006A72C9"/>
    <w:rsid w:val="006A7C28"/>
    <w:rsid w:val="006B14C3"/>
    <w:rsid w:val="006B6B48"/>
    <w:rsid w:val="006E1CDD"/>
    <w:rsid w:val="00700C76"/>
    <w:rsid w:val="0070147F"/>
    <w:rsid w:val="00704544"/>
    <w:rsid w:val="00713E6D"/>
    <w:rsid w:val="0073756F"/>
    <w:rsid w:val="00741F4F"/>
    <w:rsid w:val="00753AFB"/>
    <w:rsid w:val="00775430"/>
    <w:rsid w:val="00776B75"/>
    <w:rsid w:val="007813DC"/>
    <w:rsid w:val="00781FE9"/>
    <w:rsid w:val="00785986"/>
    <w:rsid w:val="007B0DFD"/>
    <w:rsid w:val="007E3C2C"/>
    <w:rsid w:val="007E4797"/>
    <w:rsid w:val="007E6CD0"/>
    <w:rsid w:val="00800768"/>
    <w:rsid w:val="00801D48"/>
    <w:rsid w:val="008219D9"/>
    <w:rsid w:val="00827BE5"/>
    <w:rsid w:val="008422BC"/>
    <w:rsid w:val="00843061"/>
    <w:rsid w:val="00852842"/>
    <w:rsid w:val="00895126"/>
    <w:rsid w:val="00895BD3"/>
    <w:rsid w:val="00896563"/>
    <w:rsid w:val="008A2739"/>
    <w:rsid w:val="008B341B"/>
    <w:rsid w:val="008C039F"/>
    <w:rsid w:val="008D32D0"/>
    <w:rsid w:val="008D52A5"/>
    <w:rsid w:val="008E4D6D"/>
    <w:rsid w:val="008E6D32"/>
    <w:rsid w:val="00912304"/>
    <w:rsid w:val="009268DD"/>
    <w:rsid w:val="00931514"/>
    <w:rsid w:val="00935725"/>
    <w:rsid w:val="009534F4"/>
    <w:rsid w:val="0095632F"/>
    <w:rsid w:val="00984D1D"/>
    <w:rsid w:val="00986F85"/>
    <w:rsid w:val="00987CA3"/>
    <w:rsid w:val="009A0844"/>
    <w:rsid w:val="009B7AB8"/>
    <w:rsid w:val="009C5699"/>
    <w:rsid w:val="009E5860"/>
    <w:rsid w:val="009F5394"/>
    <w:rsid w:val="009F70E9"/>
    <w:rsid w:val="00A021E8"/>
    <w:rsid w:val="00A03986"/>
    <w:rsid w:val="00A14D5E"/>
    <w:rsid w:val="00A2406B"/>
    <w:rsid w:val="00A43528"/>
    <w:rsid w:val="00A44D1D"/>
    <w:rsid w:val="00A47E63"/>
    <w:rsid w:val="00A503CB"/>
    <w:rsid w:val="00A511BE"/>
    <w:rsid w:val="00A7703F"/>
    <w:rsid w:val="00A849A9"/>
    <w:rsid w:val="00A863FD"/>
    <w:rsid w:val="00A91543"/>
    <w:rsid w:val="00A91AC8"/>
    <w:rsid w:val="00AA51DB"/>
    <w:rsid w:val="00AB173A"/>
    <w:rsid w:val="00AB24BB"/>
    <w:rsid w:val="00AB5CF4"/>
    <w:rsid w:val="00AE1A22"/>
    <w:rsid w:val="00AE3F59"/>
    <w:rsid w:val="00AF2C86"/>
    <w:rsid w:val="00B00E25"/>
    <w:rsid w:val="00B022D4"/>
    <w:rsid w:val="00B07DBC"/>
    <w:rsid w:val="00B13446"/>
    <w:rsid w:val="00B153C4"/>
    <w:rsid w:val="00B219A3"/>
    <w:rsid w:val="00B23069"/>
    <w:rsid w:val="00B521B1"/>
    <w:rsid w:val="00B73846"/>
    <w:rsid w:val="00B75F52"/>
    <w:rsid w:val="00B81C90"/>
    <w:rsid w:val="00B92622"/>
    <w:rsid w:val="00BA4DB0"/>
    <w:rsid w:val="00BA4E49"/>
    <w:rsid w:val="00BC559D"/>
    <w:rsid w:val="00BD235E"/>
    <w:rsid w:val="00BD4B24"/>
    <w:rsid w:val="00BD6B8E"/>
    <w:rsid w:val="00BE67DA"/>
    <w:rsid w:val="00BF3695"/>
    <w:rsid w:val="00C059DC"/>
    <w:rsid w:val="00C07740"/>
    <w:rsid w:val="00C105D1"/>
    <w:rsid w:val="00C14415"/>
    <w:rsid w:val="00C14C7D"/>
    <w:rsid w:val="00C161C2"/>
    <w:rsid w:val="00C230FF"/>
    <w:rsid w:val="00C24ED0"/>
    <w:rsid w:val="00C2694D"/>
    <w:rsid w:val="00C76E94"/>
    <w:rsid w:val="00C80F70"/>
    <w:rsid w:val="00C84488"/>
    <w:rsid w:val="00C872B6"/>
    <w:rsid w:val="00CA2760"/>
    <w:rsid w:val="00CB152F"/>
    <w:rsid w:val="00CC5177"/>
    <w:rsid w:val="00CF6502"/>
    <w:rsid w:val="00D03BEB"/>
    <w:rsid w:val="00D1465C"/>
    <w:rsid w:val="00D3332C"/>
    <w:rsid w:val="00D37AB7"/>
    <w:rsid w:val="00D4641C"/>
    <w:rsid w:val="00D50BD3"/>
    <w:rsid w:val="00D65D95"/>
    <w:rsid w:val="00D97137"/>
    <w:rsid w:val="00DA0E38"/>
    <w:rsid w:val="00DB04A0"/>
    <w:rsid w:val="00DC7CD7"/>
    <w:rsid w:val="00DD589F"/>
    <w:rsid w:val="00DD7B2C"/>
    <w:rsid w:val="00DE0BD1"/>
    <w:rsid w:val="00DE13B8"/>
    <w:rsid w:val="00DF1596"/>
    <w:rsid w:val="00E13042"/>
    <w:rsid w:val="00E26E21"/>
    <w:rsid w:val="00E37143"/>
    <w:rsid w:val="00E5360D"/>
    <w:rsid w:val="00E57C0A"/>
    <w:rsid w:val="00E63FB8"/>
    <w:rsid w:val="00E657AE"/>
    <w:rsid w:val="00E90E40"/>
    <w:rsid w:val="00EB494C"/>
    <w:rsid w:val="00ED6031"/>
    <w:rsid w:val="00ED68B4"/>
    <w:rsid w:val="00EE3419"/>
    <w:rsid w:val="00F00196"/>
    <w:rsid w:val="00F01AD7"/>
    <w:rsid w:val="00F042E4"/>
    <w:rsid w:val="00F3246A"/>
    <w:rsid w:val="00F33901"/>
    <w:rsid w:val="00F35D62"/>
    <w:rsid w:val="00F46118"/>
    <w:rsid w:val="00F77701"/>
    <w:rsid w:val="00F8186A"/>
    <w:rsid w:val="00FA3ADC"/>
    <w:rsid w:val="00FB1CC3"/>
    <w:rsid w:val="00FC201E"/>
    <w:rsid w:val="00FC2E2F"/>
    <w:rsid w:val="00FC4ABE"/>
    <w:rsid w:val="00FC560B"/>
    <w:rsid w:val="00FC718C"/>
    <w:rsid w:val="00FD5814"/>
    <w:rsid w:val="00FD60A5"/>
    <w:rsid w:val="00FE3694"/>
    <w:rsid w:val="00FE55A7"/>
    <w:rsid w:val="00FE7989"/>
    <w:rsid w:val="00FF7646"/>
    <w:rsid w:val="066E75F8"/>
    <w:rsid w:val="07F9B62D"/>
    <w:rsid w:val="3E0E56E2"/>
    <w:rsid w:val="4EB657C4"/>
    <w:rsid w:val="4ED38069"/>
    <w:rsid w:val="529E2A14"/>
    <w:rsid w:val="52D29F01"/>
    <w:rsid w:val="61613E1A"/>
    <w:rsid w:val="6387B4B7"/>
    <w:rsid w:val="66E4AA31"/>
    <w:rsid w:val="77D5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465A04"/>
  <w15:docId w15:val="{C323B858-96D5-46B5-BC61-EF11A26A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Calibri" w:eastAsia="Calibri" w:hAnsi="Calibri" w:cs="Calibri"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BF3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F3695"/>
    <w:rPr>
      <w:rFonts w:ascii="Calibri" w:eastAsia="Calibri" w:hAnsi="Calibri" w:cs="Calibri"/>
      <w:color w:val="000000"/>
    </w:rPr>
  </w:style>
  <w:style w:type="paragraph" w:styleId="Zpat">
    <w:name w:val="footer"/>
    <w:basedOn w:val="Normln"/>
    <w:link w:val="ZpatChar"/>
    <w:uiPriority w:val="99"/>
    <w:unhideWhenUsed/>
    <w:rsid w:val="00BF36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F3695"/>
    <w:rPr>
      <w:rFonts w:ascii="Calibri" w:eastAsia="Calibri" w:hAnsi="Calibri" w:cs="Calibri"/>
      <w:color w:val="00000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34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3415"/>
    <w:rPr>
      <w:rFonts w:ascii="Segoe UI" w:eastAsia="Calibri" w:hAnsi="Segoe UI" w:cs="Segoe UI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0603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603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6032"/>
    <w:rPr>
      <w:rFonts w:ascii="Calibri" w:eastAsia="Calibri" w:hAnsi="Calibri" w:cs="Calibri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603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6032"/>
    <w:rPr>
      <w:rFonts w:ascii="Calibri" w:eastAsia="Calibri" w:hAnsi="Calibri" w:cs="Calibri"/>
      <w:b/>
      <w:bCs/>
      <w:color w:val="000000"/>
      <w:sz w:val="20"/>
      <w:szCs w:val="20"/>
    </w:rPr>
  </w:style>
  <w:style w:type="paragraph" w:customStyle="1" w:styleId="Smlouva-slo">
    <w:name w:val="Smlouva-číslo"/>
    <w:basedOn w:val="Normln"/>
    <w:rsid w:val="00437AF1"/>
    <w:pPr>
      <w:widowControl w:val="0"/>
      <w:spacing w:before="120" w:after="0" w:line="240" w:lineRule="atLeast"/>
      <w:jc w:val="both"/>
    </w:pPr>
    <w:rPr>
      <w:rFonts w:ascii="Times New Roman" w:eastAsia="Times New Roman" w:hAnsi="Times New Roman" w:cs="Times New Roman"/>
      <w:snapToGrid w:val="0"/>
      <w:color w:val="auto"/>
      <w:sz w:val="24"/>
      <w:szCs w:val="20"/>
    </w:rPr>
  </w:style>
  <w:style w:type="paragraph" w:styleId="Normlnweb">
    <w:name w:val="Normal (Web)"/>
    <w:basedOn w:val="Normln"/>
    <w:uiPriority w:val="99"/>
    <w:semiHidden/>
    <w:unhideWhenUsed/>
    <w:rsid w:val="00C077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Revize">
    <w:name w:val="Revision"/>
    <w:hidden/>
    <w:uiPriority w:val="99"/>
    <w:semiHidden/>
    <w:rsid w:val="00371237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9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F972F0AC7B0458AB9639462FF1CA0" ma:contentTypeVersion="10" ma:contentTypeDescription="Create a new document." ma:contentTypeScope="" ma:versionID="c209e00f034805f43b0a54499162787a">
  <xsd:schema xmlns:xsd="http://www.w3.org/2001/XMLSchema" xmlns:xs="http://www.w3.org/2001/XMLSchema" xmlns:p="http://schemas.microsoft.com/office/2006/metadata/properties" xmlns:ns2="1c884cfb-4f2a-45da-9f70-0953090e4289" xmlns:ns3="8e6f025c-7295-448f-97b5-2da47159e6bb" targetNamespace="http://schemas.microsoft.com/office/2006/metadata/properties" ma:root="true" ma:fieldsID="0ff83f40e28b5a6c9cf59831a4e70139" ns2:_="" ns3:_="">
    <xsd:import namespace="1c884cfb-4f2a-45da-9f70-0953090e4289"/>
    <xsd:import namespace="8e6f025c-7295-448f-97b5-2da47159e6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884cfb-4f2a-45da-9f70-0953090e42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6f025c-7295-448f-97b5-2da47159e6bb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3B623-CDC6-4AD7-BCDB-FD5E800669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9F19C2-7E6F-4067-BF1D-1ACEB504C4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884cfb-4f2a-45da-9f70-0953090e4289"/>
    <ds:schemaRef ds:uri="8e6f025c-7295-448f-97b5-2da47159e6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12990-0792-49DB-8E51-0E18EE0E65C7}">
  <ds:schemaRefs>
    <ds:schemaRef ds:uri="1c884cfb-4f2a-45da-9f70-0953090e4289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8e6f025c-7295-448f-97b5-2da47159e6b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E590424-D95A-47CC-89CF-8B2174514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1834</Words>
  <Characters>10825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Microsoft Word - Kontrolní list pro vyhodnocení sociálního a environmentálního odpovědného zadávání a inovací ve veřejné zakázce.docx</vt:lpstr>
    </vt:vector>
  </TitlesOfParts>
  <Company/>
  <LinksUpToDate>false</LinksUpToDate>
  <CharactersWithSpaces>12634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Kontrolní list pro vyhodnocení sociálního a environmentálního odpovědného zadávání a inovací ve veřejné zakázce.docx</dc:title>
  <dc:subject/>
  <dc:creator>Matějka Marek</dc:creator>
  <cp:keywords/>
  <cp:lastModifiedBy>Pavla Kustvánová</cp:lastModifiedBy>
  <cp:revision>2</cp:revision>
  <dcterms:created xsi:type="dcterms:W3CDTF">2023-03-30T10:09:00Z</dcterms:created>
  <dcterms:modified xsi:type="dcterms:W3CDTF">2023-03-30T10:09:00Z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0x010100D6DF972F0AC7B0458AB9639462FF1CA0</vt:lpwstr>
  </property>
</Properties>
</file>