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DD0A" w14:textId="77777777" w:rsidR="007D368D" w:rsidRDefault="007D368D" w:rsidP="007D368D">
      <w:pPr>
        <w:ind w:left="1440" w:hanging="1440"/>
      </w:pPr>
      <w:r>
        <w:t>Příloha č. 4</w:t>
      </w:r>
      <w:r>
        <w:tab/>
        <w:t>Smlouva na dodávku léčivých přípravků</w:t>
      </w:r>
    </w:p>
    <w:p w14:paraId="73674A9B" w14:textId="77777777" w:rsidR="007D368D" w:rsidRDefault="007D368D" w:rsidP="00331BCF">
      <w:pPr>
        <w:pStyle w:val="Nzev"/>
        <w:spacing w:after="120"/>
        <w:jc w:val="left"/>
        <w:rPr>
          <w:rFonts w:ascii="Tahoma" w:hAnsi="Tahoma" w:cs="Tahoma"/>
          <w:sz w:val="24"/>
          <w:szCs w:val="22"/>
        </w:rPr>
      </w:pPr>
    </w:p>
    <w:p w14:paraId="3F73ECDE" w14:textId="77777777" w:rsidR="007D368D" w:rsidRDefault="007D368D" w:rsidP="00FB4FDE">
      <w:pPr>
        <w:pStyle w:val="Nzev"/>
        <w:spacing w:after="120"/>
        <w:rPr>
          <w:rFonts w:ascii="Tahoma" w:hAnsi="Tahoma" w:cs="Tahoma"/>
          <w:sz w:val="24"/>
          <w:szCs w:val="22"/>
        </w:rPr>
      </w:pPr>
    </w:p>
    <w:p w14:paraId="1F0562A2" w14:textId="085BA920" w:rsidR="00066D69" w:rsidRPr="00FB4FDE" w:rsidRDefault="00EF4C6C" w:rsidP="00FB4FDE">
      <w:pPr>
        <w:pStyle w:val="Nzev"/>
        <w:spacing w:after="120"/>
        <w:rPr>
          <w:rFonts w:ascii="Tahoma" w:hAnsi="Tahoma" w:cs="Tahoma"/>
          <w:sz w:val="24"/>
          <w:szCs w:val="22"/>
        </w:rPr>
      </w:pPr>
      <w:r>
        <w:rPr>
          <w:rFonts w:ascii="Tahoma" w:hAnsi="Tahoma" w:cs="Tahoma"/>
          <w:sz w:val="24"/>
          <w:szCs w:val="22"/>
        </w:rPr>
        <w:t>Smlouva na dodávku léčivých přípravků</w:t>
      </w:r>
    </w:p>
    <w:p w14:paraId="2CA596A7" w14:textId="77777777" w:rsidR="00EB5B24" w:rsidRPr="006E3853" w:rsidRDefault="00EB5B24" w:rsidP="00FB3B6E">
      <w:pPr>
        <w:pStyle w:val="slolnkuSmlouvy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I.</w:t>
      </w:r>
    </w:p>
    <w:p w14:paraId="4B8AD970" w14:textId="7DBE472B" w:rsidR="00066D69" w:rsidRPr="00FB4FDE" w:rsidRDefault="00EB5B24" w:rsidP="00A261B7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Smluvní strany</w:t>
      </w:r>
    </w:p>
    <w:p w14:paraId="0BAE1D1C" w14:textId="77777777" w:rsidR="00E567B4" w:rsidRPr="00B92D9D" w:rsidRDefault="00E567B4" w:rsidP="00E567B4">
      <w:pPr>
        <w:pStyle w:val="Zkladntext"/>
        <w:numPr>
          <w:ilvl w:val="0"/>
          <w:numId w:val="1"/>
        </w:numPr>
        <w:tabs>
          <w:tab w:val="clear" w:pos="720"/>
          <w:tab w:val="clear" w:pos="1418"/>
          <w:tab w:val="left" w:pos="0"/>
          <w:tab w:val="num" w:pos="360"/>
        </w:tabs>
        <w:spacing w:after="6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B92D9D">
        <w:rPr>
          <w:rFonts w:ascii="Tahoma" w:hAnsi="Tahoma" w:cs="Tahoma"/>
          <w:b/>
          <w:sz w:val="22"/>
          <w:szCs w:val="22"/>
        </w:rPr>
        <w:t xml:space="preserve">Nemocnice Karviná – Ráj, </w:t>
      </w:r>
      <w:proofErr w:type="spellStart"/>
      <w:r w:rsidRPr="00B92D9D">
        <w:rPr>
          <w:rFonts w:ascii="Tahoma" w:hAnsi="Tahoma" w:cs="Tahoma"/>
          <w:b/>
          <w:sz w:val="22"/>
          <w:szCs w:val="22"/>
        </w:rPr>
        <w:t>p.o</w:t>
      </w:r>
      <w:proofErr w:type="spellEnd"/>
      <w:r w:rsidRPr="00B92D9D">
        <w:rPr>
          <w:rFonts w:ascii="Tahoma" w:hAnsi="Tahoma" w:cs="Tahoma"/>
          <w:b/>
          <w:sz w:val="22"/>
          <w:szCs w:val="22"/>
        </w:rPr>
        <w:t>.</w:t>
      </w:r>
    </w:p>
    <w:p w14:paraId="319F71F2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92D9D">
        <w:rPr>
          <w:rFonts w:ascii="Tahoma" w:hAnsi="Tahoma" w:cs="Tahoma"/>
          <w:sz w:val="22"/>
          <w:szCs w:val="22"/>
        </w:rPr>
        <w:t>Vydmuchov</w:t>
      </w:r>
      <w:proofErr w:type="spellEnd"/>
      <w:r w:rsidRPr="00B92D9D">
        <w:rPr>
          <w:rFonts w:ascii="Tahoma" w:hAnsi="Tahoma" w:cs="Tahoma"/>
          <w:sz w:val="22"/>
          <w:szCs w:val="22"/>
        </w:rPr>
        <w:t xml:space="preserve"> 399/5, Ráj, 734 01 Karviná</w:t>
      </w:r>
      <w:r>
        <w:rPr>
          <w:rFonts w:ascii="Tahoma" w:hAnsi="Tahoma" w:cs="Tahoma"/>
          <w:sz w:val="22"/>
          <w:szCs w:val="22"/>
        </w:rPr>
        <w:tab/>
      </w:r>
    </w:p>
    <w:p w14:paraId="4CE32249" w14:textId="77777777" w:rsidR="00E567B4" w:rsidRPr="0014721B" w:rsidRDefault="00E567B4" w:rsidP="00E567B4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ahoma" w:hAnsi="Tahoma" w:cs="Tahoma"/>
          <w:i/>
          <w:iCs/>
          <w:color w:val="FF0000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zastoupen</w:t>
      </w:r>
      <w:r>
        <w:rPr>
          <w:rFonts w:ascii="Tahoma" w:hAnsi="Tahoma" w:cs="Tahoma"/>
          <w:sz w:val="22"/>
          <w:szCs w:val="22"/>
        </w:rPr>
        <w:t>a</w:t>
      </w:r>
      <w:r w:rsidRPr="0014721B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  <w:r w:rsidRPr="00B92D9D">
        <w:rPr>
          <w:rFonts w:ascii="Tahoma" w:hAnsi="Tahoma" w:cs="Tahoma"/>
          <w:sz w:val="22"/>
          <w:szCs w:val="22"/>
        </w:rPr>
        <w:t>Ing. Iv</w:t>
      </w:r>
      <w:r>
        <w:rPr>
          <w:rFonts w:ascii="Tahoma" w:hAnsi="Tahoma" w:cs="Tahoma"/>
          <w:sz w:val="22"/>
          <w:szCs w:val="22"/>
        </w:rPr>
        <w:t>em</w:t>
      </w:r>
      <w:r w:rsidRPr="00B92D9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92D9D">
        <w:rPr>
          <w:rFonts w:ascii="Tahoma" w:hAnsi="Tahoma" w:cs="Tahoma"/>
          <w:sz w:val="22"/>
          <w:szCs w:val="22"/>
        </w:rPr>
        <w:t>Žolnerčíkem</w:t>
      </w:r>
      <w:proofErr w:type="spellEnd"/>
      <w:r w:rsidRPr="00B92D9D">
        <w:rPr>
          <w:rFonts w:ascii="Tahoma" w:hAnsi="Tahoma" w:cs="Tahoma"/>
          <w:sz w:val="22"/>
          <w:szCs w:val="22"/>
        </w:rPr>
        <w:t>, ředitelem</w:t>
      </w:r>
    </w:p>
    <w:p w14:paraId="40A72E66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IČ</w:t>
      </w:r>
      <w:r>
        <w:rPr>
          <w:rFonts w:ascii="Tahoma" w:hAnsi="Tahoma" w:cs="Tahoma"/>
          <w:sz w:val="22"/>
          <w:szCs w:val="22"/>
        </w:rPr>
        <w:t>O</w:t>
      </w:r>
      <w:r w:rsidRPr="0014721B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  <w:r w:rsidRPr="00B92D9D">
        <w:rPr>
          <w:rFonts w:ascii="Tahoma" w:hAnsi="Tahoma" w:cs="Tahoma"/>
          <w:sz w:val="22"/>
          <w:szCs w:val="22"/>
        </w:rPr>
        <w:t>00844853</w:t>
      </w:r>
      <w:r>
        <w:rPr>
          <w:rFonts w:ascii="Tahoma" w:hAnsi="Tahoma" w:cs="Tahoma"/>
          <w:sz w:val="22"/>
          <w:szCs w:val="22"/>
        </w:rPr>
        <w:tab/>
      </w:r>
      <w:r w:rsidRPr="0014721B">
        <w:rPr>
          <w:rFonts w:ascii="Tahoma" w:hAnsi="Tahoma" w:cs="Tahoma"/>
          <w:sz w:val="22"/>
          <w:szCs w:val="22"/>
        </w:rPr>
        <w:t xml:space="preserve"> </w:t>
      </w:r>
    </w:p>
    <w:p w14:paraId="68ABDDC3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 xml:space="preserve"> CZ</w:t>
      </w:r>
      <w:r w:rsidRPr="00B92D9D">
        <w:rPr>
          <w:rFonts w:ascii="Tahoma" w:hAnsi="Tahoma" w:cs="Tahoma"/>
          <w:sz w:val="22"/>
          <w:szCs w:val="22"/>
        </w:rPr>
        <w:t>00844853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</w:r>
      <w:r w:rsidRPr="0014721B">
        <w:rPr>
          <w:rFonts w:ascii="Tahoma" w:hAnsi="Tahoma" w:cs="Tahoma"/>
          <w:sz w:val="22"/>
          <w:szCs w:val="22"/>
        </w:rPr>
        <w:t xml:space="preserve"> </w:t>
      </w:r>
    </w:p>
    <w:p w14:paraId="24677276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bankovní spojení: </w:t>
      </w:r>
      <w:r w:rsidRPr="00B92D9D">
        <w:rPr>
          <w:rFonts w:ascii="Tahoma" w:hAnsi="Tahoma" w:cs="Tahoma"/>
          <w:sz w:val="22"/>
          <w:szCs w:val="22"/>
        </w:rPr>
        <w:t>Komerční banka, a.s.</w:t>
      </w:r>
      <w:r>
        <w:rPr>
          <w:rFonts w:ascii="Tahoma" w:hAnsi="Tahoma" w:cs="Tahoma"/>
          <w:sz w:val="22"/>
          <w:szCs w:val="22"/>
        </w:rPr>
        <w:tab/>
      </w:r>
    </w:p>
    <w:p w14:paraId="2F9ECC92" w14:textId="77777777" w:rsidR="00E567B4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číslo účtu: </w:t>
      </w:r>
      <w:r w:rsidRPr="00B92D9D">
        <w:rPr>
          <w:rFonts w:ascii="Tahoma" w:hAnsi="Tahoma" w:cs="Tahoma"/>
          <w:sz w:val="22"/>
          <w:szCs w:val="22"/>
        </w:rPr>
        <w:t>30331791/0100</w:t>
      </w:r>
    </w:p>
    <w:p w14:paraId="7A1ABD40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kontaktní osoby ve věci dodávek: PharmDr. Robert Bartas, Ph.D., MBA, tel. 596 511 929, 608 380 448, mail: bartas@nspka.cz</w:t>
      </w:r>
      <w:r w:rsidRPr="00974DD1">
        <w:rPr>
          <w:rFonts w:ascii="Tahoma" w:hAnsi="Tahoma" w:cs="Tahoma"/>
          <w:i/>
          <w:iCs/>
          <w:sz w:val="22"/>
          <w:szCs w:val="22"/>
        </w:rPr>
        <w:tab/>
      </w:r>
    </w:p>
    <w:p w14:paraId="6EDB33A3" w14:textId="77777777" w:rsidR="00E567B4" w:rsidRPr="0014721B" w:rsidRDefault="00E567B4" w:rsidP="00E567B4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</w:t>
      </w:r>
      <w:r w:rsidRPr="0014721B">
        <w:rPr>
          <w:rFonts w:ascii="Tahoma" w:hAnsi="Tahoma" w:cs="Tahoma"/>
          <w:iCs/>
          <w:sz w:val="22"/>
          <w:szCs w:val="22"/>
        </w:rPr>
        <w:t>dále jen „kupující“</w:t>
      </w:r>
      <w:r>
        <w:rPr>
          <w:rFonts w:ascii="Tahoma" w:hAnsi="Tahoma" w:cs="Tahoma"/>
          <w:iCs/>
          <w:sz w:val="22"/>
          <w:szCs w:val="22"/>
        </w:rPr>
        <w:t>)</w:t>
      </w:r>
    </w:p>
    <w:p w14:paraId="1AB590D6" w14:textId="0BF1D849" w:rsidR="001E77D8" w:rsidRPr="0014721B" w:rsidRDefault="001E77D8" w:rsidP="001E77D8">
      <w:pPr>
        <w:pStyle w:val="Zpat"/>
        <w:tabs>
          <w:tab w:val="clear" w:pos="4536"/>
          <w:tab w:val="clear" w:pos="9072"/>
          <w:tab w:val="left" w:pos="2835"/>
        </w:tabs>
        <w:rPr>
          <w:rFonts w:ascii="Tahoma" w:hAnsi="Tahoma" w:cs="Tahoma"/>
          <w:sz w:val="22"/>
          <w:szCs w:val="22"/>
        </w:rPr>
      </w:pPr>
    </w:p>
    <w:p w14:paraId="1585BF39" w14:textId="77777777" w:rsidR="001E77D8" w:rsidRPr="0014721B" w:rsidRDefault="001E77D8" w:rsidP="001E77D8">
      <w:pPr>
        <w:spacing w:after="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b/>
          <w:sz w:val="22"/>
          <w:szCs w:val="22"/>
        </w:rPr>
        <w:t>2.   Obchodní</w:t>
      </w:r>
      <w:r w:rsidRPr="0014721B">
        <w:rPr>
          <w:rFonts w:ascii="Tahoma" w:hAnsi="Tahoma" w:cs="Tahoma"/>
          <w:sz w:val="22"/>
          <w:szCs w:val="22"/>
        </w:rPr>
        <w:t xml:space="preserve"> </w:t>
      </w:r>
      <w:r w:rsidRPr="0014721B">
        <w:rPr>
          <w:rFonts w:ascii="Tahoma" w:hAnsi="Tahoma" w:cs="Tahoma"/>
          <w:b/>
          <w:bCs/>
          <w:sz w:val="22"/>
          <w:szCs w:val="22"/>
        </w:rPr>
        <w:t>firma</w:t>
      </w:r>
    </w:p>
    <w:p w14:paraId="4705A9B9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14721B">
        <w:rPr>
          <w:rFonts w:ascii="Tahoma" w:hAnsi="Tahoma" w:cs="Tahoma"/>
          <w:sz w:val="22"/>
          <w:szCs w:val="22"/>
        </w:rPr>
        <w:t>e sídlem:</w:t>
      </w:r>
    </w:p>
    <w:p w14:paraId="3F4D0B01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14721B">
        <w:rPr>
          <w:rFonts w:ascii="Tahoma" w:hAnsi="Tahoma" w:cs="Tahoma"/>
          <w:sz w:val="22"/>
          <w:szCs w:val="22"/>
        </w:rPr>
        <w:t>astoupena:</w:t>
      </w:r>
    </w:p>
    <w:p w14:paraId="09ABF551" w14:textId="14726908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IČ</w:t>
      </w:r>
      <w:r w:rsidR="00A4462E">
        <w:rPr>
          <w:rFonts w:ascii="Tahoma" w:hAnsi="Tahoma" w:cs="Tahoma"/>
          <w:sz w:val="22"/>
          <w:szCs w:val="22"/>
        </w:rPr>
        <w:t>O</w:t>
      </w:r>
      <w:r w:rsidRPr="0014721B">
        <w:rPr>
          <w:rFonts w:ascii="Tahoma" w:hAnsi="Tahoma" w:cs="Tahoma"/>
          <w:sz w:val="22"/>
          <w:szCs w:val="22"/>
        </w:rPr>
        <w:t>:</w:t>
      </w:r>
    </w:p>
    <w:p w14:paraId="24EED0A3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DIČ:</w:t>
      </w:r>
    </w:p>
    <w:p w14:paraId="78C6B722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14721B">
        <w:rPr>
          <w:rFonts w:ascii="Tahoma" w:hAnsi="Tahoma" w:cs="Tahoma"/>
          <w:sz w:val="22"/>
          <w:szCs w:val="22"/>
        </w:rPr>
        <w:t>ankovní spojení:</w:t>
      </w:r>
    </w:p>
    <w:p w14:paraId="7A6C7CD9" w14:textId="77777777" w:rsidR="001E77D8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Pr="0014721B">
        <w:rPr>
          <w:rFonts w:ascii="Tahoma" w:hAnsi="Tahoma" w:cs="Tahoma"/>
          <w:sz w:val="22"/>
          <w:szCs w:val="22"/>
        </w:rPr>
        <w:t>íslo účtu:</w:t>
      </w:r>
    </w:p>
    <w:p w14:paraId="413182C4" w14:textId="6C07518D" w:rsidR="00974780" w:rsidRPr="00974780" w:rsidRDefault="00974780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741215">
        <w:rPr>
          <w:rFonts w:ascii="Tahoma" w:hAnsi="Tahoma" w:cs="Tahoma"/>
          <w:sz w:val="22"/>
          <w:szCs w:val="22"/>
        </w:rPr>
        <w:t>datová schránka:</w:t>
      </w:r>
    </w:p>
    <w:p w14:paraId="2EFE8772" w14:textId="18D9E8C1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spacing w:after="120"/>
        <w:ind w:left="357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Zapsána v obchodním rejstříku vedeném …</w:t>
      </w:r>
      <w:proofErr w:type="gramStart"/>
      <w:r w:rsidRPr="0014721B">
        <w:rPr>
          <w:rFonts w:ascii="Tahoma" w:hAnsi="Tahoma" w:cs="Tahoma"/>
          <w:sz w:val="22"/>
          <w:szCs w:val="22"/>
        </w:rPr>
        <w:t>…….</w:t>
      </w:r>
      <w:proofErr w:type="gramEnd"/>
      <w:r w:rsidRPr="0014721B">
        <w:rPr>
          <w:rFonts w:ascii="Tahoma" w:hAnsi="Tahoma" w:cs="Tahoma"/>
          <w:sz w:val="22"/>
          <w:szCs w:val="22"/>
        </w:rPr>
        <w:t xml:space="preserve">. soudem v </w:t>
      </w:r>
      <w:proofErr w:type="gramStart"/>
      <w:r w:rsidRPr="0014721B">
        <w:rPr>
          <w:rFonts w:ascii="Tahoma" w:hAnsi="Tahoma" w:cs="Tahoma"/>
          <w:sz w:val="22"/>
          <w:szCs w:val="22"/>
        </w:rPr>
        <w:t>… ,</w:t>
      </w:r>
      <w:proofErr w:type="gramEnd"/>
      <w:r w:rsidRPr="0014721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C87">
        <w:rPr>
          <w:rFonts w:ascii="Tahoma" w:hAnsi="Tahoma" w:cs="Tahoma"/>
        </w:rPr>
        <w:t>sp</w:t>
      </w:r>
      <w:proofErr w:type="spellEnd"/>
      <w:r w:rsidR="008A3C87">
        <w:rPr>
          <w:rFonts w:ascii="Tahoma" w:hAnsi="Tahoma" w:cs="Tahoma"/>
        </w:rPr>
        <w:t>. zn. ………</w:t>
      </w:r>
    </w:p>
    <w:p w14:paraId="1B0DBE4F" w14:textId="151099A9" w:rsidR="00BE10FD" w:rsidRDefault="00BE10FD" w:rsidP="001E77D8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kontaktní osoby ve věci dodávek: </w:t>
      </w:r>
      <w:r w:rsidRPr="00B20344">
        <w:rPr>
          <w:rFonts w:ascii="Tahoma" w:hAnsi="Tahoma" w:cs="Tahoma"/>
          <w:i/>
          <w:iCs/>
          <w:color w:val="0070C0"/>
          <w:sz w:val="22"/>
          <w:szCs w:val="22"/>
        </w:rPr>
        <w:t xml:space="preserve">(jméno, příjmení, telefon, e-mail) </w:t>
      </w:r>
      <w:r w:rsidRPr="00B20344">
        <w:rPr>
          <w:rFonts w:ascii="Tahoma" w:hAnsi="Tahoma" w:cs="Tahoma"/>
          <w:i/>
          <w:iCs/>
          <w:color w:val="0070C0"/>
          <w:sz w:val="22"/>
          <w:szCs w:val="22"/>
        </w:rPr>
        <w:tab/>
      </w:r>
    </w:p>
    <w:p w14:paraId="759EE891" w14:textId="5D016F0A" w:rsidR="001E77D8" w:rsidRPr="0014721B" w:rsidRDefault="00EF4C6C" w:rsidP="001E77D8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</w:t>
      </w:r>
      <w:r w:rsidR="001E77D8" w:rsidRPr="0014721B">
        <w:rPr>
          <w:rFonts w:ascii="Tahoma" w:hAnsi="Tahoma" w:cs="Tahoma"/>
          <w:sz w:val="22"/>
          <w:szCs w:val="22"/>
        </w:rPr>
        <w:t>dále jen „prodávající“</w:t>
      </w:r>
      <w:r>
        <w:rPr>
          <w:rFonts w:ascii="Tahoma" w:hAnsi="Tahoma" w:cs="Tahoma"/>
          <w:sz w:val="22"/>
          <w:szCs w:val="22"/>
        </w:rPr>
        <w:t>)</w:t>
      </w:r>
      <w:r w:rsidR="001E77D8" w:rsidRPr="0014721B">
        <w:rPr>
          <w:rFonts w:ascii="Tahoma" w:hAnsi="Tahoma" w:cs="Tahoma"/>
          <w:sz w:val="22"/>
          <w:szCs w:val="22"/>
        </w:rPr>
        <w:t xml:space="preserve"> </w:t>
      </w:r>
    </w:p>
    <w:p w14:paraId="2C1E5E87" w14:textId="77777777" w:rsidR="00EB5B24" w:rsidRPr="006E3853" w:rsidRDefault="00EB5B24" w:rsidP="00FB3B6E">
      <w:pPr>
        <w:pStyle w:val="slolnkuSmlouvy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II.</w:t>
      </w:r>
    </w:p>
    <w:p w14:paraId="241D2E72" w14:textId="77777777" w:rsidR="00EB5B24" w:rsidRPr="006E3853" w:rsidRDefault="00EB5B24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Základní ustanovení</w:t>
      </w:r>
    </w:p>
    <w:p w14:paraId="0E8B973F" w14:textId="682F32BE" w:rsidR="00DB69A9" w:rsidRPr="006E3853" w:rsidRDefault="00A20AF9" w:rsidP="00E84932">
      <w:pPr>
        <w:pStyle w:val="OdstavecSmlouvy"/>
        <w:numPr>
          <w:ilvl w:val="0"/>
          <w:numId w:val="10"/>
        </w:numPr>
        <w:rPr>
          <w:rFonts w:ascii="Tahoma" w:hAnsi="Tahoma" w:cs="Tahoma"/>
          <w:b/>
          <w:caps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Tato smlouva je uzavřena </w:t>
      </w:r>
      <w:r w:rsidR="00B00430" w:rsidRPr="006E3853">
        <w:rPr>
          <w:rFonts w:ascii="Tahoma" w:hAnsi="Tahoma" w:cs="Tahoma"/>
          <w:sz w:val="22"/>
          <w:szCs w:val="22"/>
        </w:rPr>
        <w:t xml:space="preserve">dle </w:t>
      </w:r>
      <w:r w:rsidRPr="006E3853">
        <w:rPr>
          <w:rFonts w:ascii="Tahoma" w:hAnsi="Tahoma" w:cs="Tahoma"/>
          <w:sz w:val="22"/>
          <w:szCs w:val="22"/>
        </w:rPr>
        <w:t>§ 2079 a násl. zákona č. 89/2012</w:t>
      </w:r>
      <w:r w:rsidR="00302D54" w:rsidRPr="006E3853">
        <w:rPr>
          <w:rFonts w:ascii="Tahoma" w:hAnsi="Tahoma" w:cs="Tahoma"/>
          <w:sz w:val="22"/>
          <w:szCs w:val="22"/>
        </w:rPr>
        <w:t xml:space="preserve"> Sb.</w:t>
      </w:r>
      <w:r w:rsidRPr="006E3853">
        <w:rPr>
          <w:rFonts w:ascii="Tahoma" w:hAnsi="Tahoma" w:cs="Tahoma"/>
          <w:sz w:val="22"/>
          <w:szCs w:val="22"/>
        </w:rPr>
        <w:t xml:space="preserve">, občanský zákoník (dále jen „občanský zákoník“); práva a povinnosti stran touto smlouvou neupravená se řídí příslušnými ustanoveními občanského zákoníku. </w:t>
      </w:r>
      <w:r w:rsidR="00756B53" w:rsidRPr="00331EC6">
        <w:rPr>
          <w:rFonts w:ascii="Tahoma" w:hAnsi="Tahoma" w:cs="Tahoma"/>
          <w:sz w:val="22"/>
          <w:szCs w:val="22"/>
        </w:rPr>
        <w:t>S</w:t>
      </w:r>
      <w:r w:rsidR="00756B53">
        <w:rPr>
          <w:rFonts w:ascii="Tahoma" w:hAnsi="Tahoma" w:cs="Tahoma"/>
          <w:sz w:val="22"/>
          <w:szCs w:val="22"/>
        </w:rPr>
        <w:t>mluvní s</w:t>
      </w:r>
      <w:r w:rsidR="00756B53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7A73AA">
        <w:rPr>
          <w:rFonts w:ascii="Tahoma" w:hAnsi="Tahoma" w:cs="Tahoma"/>
          <w:sz w:val="22"/>
          <w:szCs w:val="22"/>
        </w:rPr>
        <w:t>.</w:t>
      </w:r>
    </w:p>
    <w:p w14:paraId="1C35F879" w14:textId="412EA043" w:rsidR="00EB5B24" w:rsidRPr="0081072E" w:rsidRDefault="00EB5B24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E90EB5">
        <w:rPr>
          <w:rFonts w:ascii="Tahoma" w:hAnsi="Tahoma" w:cs="Tahoma"/>
          <w:sz w:val="22"/>
          <w:szCs w:val="22"/>
        </w:rPr>
        <w:t>e</w:t>
      </w:r>
      <w:r w:rsidRPr="006E3853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910811" w:rsidRPr="0081072E">
        <w:rPr>
          <w:rFonts w:ascii="Tahoma" w:hAnsi="Tahoma" w:cs="Tahoma"/>
          <w:sz w:val="22"/>
          <w:szCs w:val="22"/>
        </w:rPr>
        <w:t xml:space="preserve">V případě změny účtu </w:t>
      </w:r>
      <w:r w:rsidR="005A0FCF" w:rsidRPr="0081072E">
        <w:rPr>
          <w:rFonts w:ascii="Tahoma" w:hAnsi="Tahoma" w:cs="Tahoma"/>
          <w:sz w:val="22"/>
          <w:szCs w:val="22"/>
        </w:rPr>
        <w:t>prodávajícího</w:t>
      </w:r>
      <w:r w:rsidR="00910811" w:rsidRPr="0081072E">
        <w:rPr>
          <w:rFonts w:ascii="Tahoma" w:hAnsi="Tahoma" w:cs="Tahoma"/>
          <w:sz w:val="22"/>
          <w:szCs w:val="22"/>
        </w:rPr>
        <w:t xml:space="preserve"> je </w:t>
      </w:r>
      <w:r w:rsidR="005A0FCF" w:rsidRPr="0081072E">
        <w:rPr>
          <w:rFonts w:ascii="Tahoma" w:hAnsi="Tahoma" w:cs="Tahoma"/>
          <w:sz w:val="22"/>
          <w:szCs w:val="22"/>
        </w:rPr>
        <w:t>prodávající</w:t>
      </w:r>
      <w:r w:rsidR="00910811" w:rsidRPr="0081072E">
        <w:rPr>
          <w:rFonts w:ascii="Tahoma" w:hAnsi="Tahoma" w:cs="Tahoma"/>
          <w:sz w:val="22"/>
          <w:szCs w:val="22"/>
        </w:rPr>
        <w:t xml:space="preserve"> povinen rovněž doložit vlastnictví k novému účtu, a to kopií příslušné smlouvy nebo potvrzením peněžního ústavu. </w:t>
      </w:r>
      <w:r w:rsidRPr="0081072E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</w:t>
      </w:r>
      <w:r w:rsidR="00E90EB5" w:rsidRPr="0081072E">
        <w:rPr>
          <w:rFonts w:ascii="Tahoma" w:hAnsi="Tahoma" w:cs="Tahoma"/>
          <w:sz w:val="22"/>
          <w:szCs w:val="22"/>
        </w:rPr>
        <w:t> této</w:t>
      </w:r>
      <w:r w:rsidRPr="0081072E">
        <w:rPr>
          <w:rFonts w:ascii="Tahoma" w:hAnsi="Tahoma" w:cs="Tahoma"/>
          <w:sz w:val="22"/>
          <w:szCs w:val="22"/>
        </w:rPr>
        <w:t xml:space="preserve"> smlouvě dodatek.</w:t>
      </w:r>
    </w:p>
    <w:p w14:paraId="1CB963A9" w14:textId="29DC07EE" w:rsidR="00E60127" w:rsidRPr="0081072E" w:rsidRDefault="00E60127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81072E">
        <w:rPr>
          <w:rFonts w:ascii="Tahoma" w:hAnsi="Tahoma" w:cs="Tahoma"/>
          <w:sz w:val="22"/>
          <w:szCs w:val="22"/>
        </w:rPr>
        <w:lastRenderedPageBreak/>
        <w:t xml:space="preserve">Je-li prodávající plátcem DPH, prohlašuje, že bankovní účet uvedený v čl. I odst. 2 této smlouvy je bankovním účtem zveřejněným ve smyslu zákona č. 235/2004 Sb., o dani </w:t>
      </w:r>
      <w:r w:rsidR="00665E0F">
        <w:rPr>
          <w:rFonts w:ascii="Tahoma" w:hAnsi="Tahoma" w:cs="Tahoma"/>
          <w:sz w:val="22"/>
          <w:szCs w:val="22"/>
        </w:rPr>
        <w:br/>
      </w:r>
      <w:r w:rsidRPr="0081072E">
        <w:rPr>
          <w:rFonts w:ascii="Tahoma" w:hAnsi="Tahoma" w:cs="Tahoma"/>
          <w:sz w:val="22"/>
          <w:szCs w:val="22"/>
        </w:rPr>
        <w:t>z přidané hodnoty, ve znění pozdějších předpisů (dále jen „zákon o DPH“). V případě změny účtu prodávajícího je prodávající povinen doložit vlastnictví k novému účtu, a to kopií příslušné smlouvy nebo potvrzením peněžního ústavu; je-li prodávající plátcem DPH, musí být nový účet zveřejněným účtem ve smyslu předchozí věty.</w:t>
      </w:r>
    </w:p>
    <w:p w14:paraId="5D89F05A" w14:textId="77777777" w:rsidR="00EB5B24" w:rsidRPr="006E3853" w:rsidRDefault="00EB5B24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42288" w:rsidRPr="006E3853">
        <w:rPr>
          <w:rFonts w:ascii="Tahoma" w:hAnsi="Tahoma" w:cs="Tahoma"/>
          <w:sz w:val="22"/>
          <w:szCs w:val="22"/>
        </w:rPr>
        <w:t>jednání</w:t>
      </w:r>
      <w:r w:rsidRPr="006E3853">
        <w:rPr>
          <w:rFonts w:ascii="Tahoma" w:hAnsi="Tahoma" w:cs="Tahoma"/>
          <w:sz w:val="22"/>
          <w:szCs w:val="22"/>
        </w:rPr>
        <w:t xml:space="preserve"> oprávněny.</w:t>
      </w:r>
    </w:p>
    <w:p w14:paraId="0FD6A7F5" w14:textId="77777777" w:rsidR="00EB5B24" w:rsidRDefault="00E35A85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</w:t>
      </w:r>
      <w:r w:rsidR="00EB5B24" w:rsidRPr="006E3853">
        <w:rPr>
          <w:rFonts w:ascii="Tahoma" w:hAnsi="Tahoma" w:cs="Tahoma"/>
          <w:sz w:val="22"/>
          <w:szCs w:val="22"/>
        </w:rPr>
        <w:t xml:space="preserve"> prohlašuje, že je odborně způsobilý k zajištění předmětu plnění podle této smlouvy.</w:t>
      </w:r>
    </w:p>
    <w:p w14:paraId="32CC7DFF" w14:textId="778EFA0D" w:rsidR="001741A1" w:rsidRPr="00FB4FDE" w:rsidRDefault="00863DB2" w:rsidP="00FB4FDE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</w:t>
      </w:r>
      <w:r w:rsidRPr="00572D44">
        <w:rPr>
          <w:rFonts w:ascii="Tahoma" w:hAnsi="Tahoma" w:cs="Tahoma"/>
          <w:sz w:val="22"/>
          <w:szCs w:val="22"/>
        </w:rPr>
        <w:t xml:space="preserve">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6E3853">
        <w:rPr>
          <w:rFonts w:ascii="Tahoma" w:hAnsi="Tahoma" w:cs="Tahoma"/>
          <w:sz w:val="22"/>
          <w:szCs w:val="22"/>
        </w:rPr>
        <w:t xml:space="preserve">Prodávající </w:t>
      </w:r>
      <w:r w:rsidRPr="00572D44">
        <w:rPr>
          <w:rFonts w:ascii="Tahoma" w:hAnsi="Tahoma" w:cs="Tahoma"/>
          <w:sz w:val="22"/>
          <w:szCs w:val="22"/>
        </w:rPr>
        <w:t>bere na vědomí, že pokud je uvedené prohlášení nepravdivé, bude smlouva považována za neplatnou.</w:t>
      </w:r>
    </w:p>
    <w:p w14:paraId="58707A1E" w14:textId="7F6DCFDE" w:rsidR="00066D69" w:rsidRPr="006E3853" w:rsidRDefault="00066D69" w:rsidP="00FB3B6E">
      <w:pPr>
        <w:tabs>
          <w:tab w:val="left" w:pos="-2410"/>
        </w:tabs>
        <w:spacing w:before="24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34498A" w:rsidRPr="006E3853">
        <w:rPr>
          <w:rFonts w:ascii="Tahoma" w:hAnsi="Tahoma" w:cs="Tahoma"/>
          <w:b/>
          <w:sz w:val="22"/>
          <w:szCs w:val="22"/>
        </w:rPr>
        <w:t>II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6E09AE1B" w14:textId="77777777" w:rsidR="00066D69" w:rsidRPr="006E3853" w:rsidRDefault="00066D69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Předmět smlouvy</w:t>
      </w:r>
    </w:p>
    <w:p w14:paraId="04694084" w14:textId="56E85D90" w:rsidR="00E90EB5" w:rsidRPr="00974DD1" w:rsidRDefault="00066D69" w:rsidP="00E84932">
      <w:pPr>
        <w:pStyle w:val="Zkladntext"/>
        <w:numPr>
          <w:ilvl w:val="0"/>
          <w:numId w:val="9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E139E7">
        <w:rPr>
          <w:rFonts w:ascii="Tahoma" w:hAnsi="Tahoma" w:cs="Tahoma"/>
          <w:sz w:val="22"/>
          <w:szCs w:val="22"/>
        </w:rPr>
        <w:t xml:space="preserve">Prodávající se zavazuje </w:t>
      </w:r>
      <w:r w:rsidR="00AD6E38">
        <w:rPr>
          <w:rFonts w:ascii="Tahoma" w:hAnsi="Tahoma" w:cs="Tahoma"/>
          <w:sz w:val="22"/>
          <w:szCs w:val="22"/>
        </w:rPr>
        <w:t>do</w:t>
      </w:r>
      <w:r w:rsidR="00AD6E38" w:rsidRPr="00576570">
        <w:rPr>
          <w:rFonts w:ascii="Tahoma" w:hAnsi="Tahoma" w:cs="Tahoma"/>
          <w:sz w:val="22"/>
          <w:szCs w:val="22"/>
        </w:rPr>
        <w:t>dat</w:t>
      </w:r>
      <w:r w:rsidR="00ED4184" w:rsidRPr="00576570">
        <w:rPr>
          <w:rFonts w:ascii="Tahoma" w:hAnsi="Tahoma" w:cs="Tahoma"/>
          <w:sz w:val="22"/>
          <w:szCs w:val="22"/>
        </w:rPr>
        <w:t xml:space="preserve"> </w:t>
      </w:r>
      <w:r w:rsidR="007A05EA" w:rsidRPr="00576570">
        <w:rPr>
          <w:rFonts w:ascii="Tahoma" w:hAnsi="Tahoma" w:cs="Tahoma"/>
          <w:sz w:val="22"/>
          <w:szCs w:val="22"/>
        </w:rPr>
        <w:t>kupujícímu</w:t>
      </w:r>
      <w:r w:rsidR="00D343FD" w:rsidRPr="00576570">
        <w:rPr>
          <w:rFonts w:ascii="Tahoma" w:hAnsi="Tahoma" w:cs="Tahoma"/>
          <w:sz w:val="22"/>
          <w:szCs w:val="22"/>
        </w:rPr>
        <w:t xml:space="preserve"> </w:t>
      </w:r>
      <w:r w:rsidR="00EF4C6C" w:rsidRPr="00576570">
        <w:rPr>
          <w:rFonts w:ascii="Tahoma" w:hAnsi="Tahoma" w:cs="Tahoma"/>
          <w:sz w:val="22"/>
          <w:szCs w:val="22"/>
        </w:rPr>
        <w:t xml:space="preserve">léčivé přípravky </w:t>
      </w:r>
      <w:r w:rsidR="00D3049B" w:rsidRPr="00576570">
        <w:rPr>
          <w:rFonts w:ascii="Tahoma" w:hAnsi="Tahoma" w:cs="Tahoma"/>
          <w:sz w:val="22"/>
          <w:szCs w:val="22"/>
        </w:rPr>
        <w:t xml:space="preserve">dle </w:t>
      </w:r>
      <w:r w:rsidR="00EE4871" w:rsidRPr="00576570">
        <w:rPr>
          <w:rFonts w:ascii="Tahoma" w:hAnsi="Tahoma" w:cs="Tahoma"/>
          <w:sz w:val="22"/>
          <w:szCs w:val="22"/>
        </w:rPr>
        <w:t>specifik</w:t>
      </w:r>
      <w:r w:rsidR="00D3049B" w:rsidRPr="00576570">
        <w:rPr>
          <w:rFonts w:ascii="Tahoma" w:hAnsi="Tahoma" w:cs="Tahoma"/>
          <w:sz w:val="22"/>
          <w:szCs w:val="22"/>
        </w:rPr>
        <w:t>ace</w:t>
      </w:r>
      <w:r w:rsidR="00EE4871" w:rsidRPr="00576570">
        <w:rPr>
          <w:rFonts w:ascii="Tahoma" w:hAnsi="Tahoma" w:cs="Tahoma"/>
          <w:sz w:val="22"/>
          <w:szCs w:val="22"/>
        </w:rPr>
        <w:t xml:space="preserve"> </w:t>
      </w:r>
      <w:r w:rsidR="00D34C69" w:rsidRPr="00576570">
        <w:rPr>
          <w:rFonts w:ascii="Tahoma" w:hAnsi="Tahoma" w:cs="Tahoma"/>
          <w:sz w:val="22"/>
          <w:szCs w:val="22"/>
        </w:rPr>
        <w:t xml:space="preserve">uvedené </w:t>
      </w:r>
      <w:r w:rsidR="00EE4871" w:rsidRPr="00576570">
        <w:rPr>
          <w:rFonts w:ascii="Tahoma" w:hAnsi="Tahoma" w:cs="Tahoma"/>
          <w:sz w:val="22"/>
          <w:szCs w:val="22"/>
        </w:rPr>
        <w:t xml:space="preserve">v příloze č. 1 </w:t>
      </w:r>
      <w:r w:rsidR="00127C76" w:rsidRPr="00576570">
        <w:rPr>
          <w:rFonts w:ascii="Tahoma" w:hAnsi="Tahoma" w:cs="Tahoma"/>
          <w:sz w:val="22"/>
          <w:szCs w:val="22"/>
        </w:rPr>
        <w:t>t</w:t>
      </w:r>
      <w:r w:rsidR="00EE4871" w:rsidRPr="00576570">
        <w:rPr>
          <w:rFonts w:ascii="Tahoma" w:hAnsi="Tahoma" w:cs="Tahoma"/>
          <w:sz w:val="22"/>
          <w:szCs w:val="22"/>
        </w:rPr>
        <w:t>éto smlouvy</w:t>
      </w:r>
      <w:r w:rsidRPr="00576570">
        <w:rPr>
          <w:rFonts w:ascii="Tahoma" w:hAnsi="Tahoma" w:cs="Tahoma"/>
          <w:sz w:val="22"/>
          <w:szCs w:val="22"/>
        </w:rPr>
        <w:t xml:space="preserve"> (dále jen „</w:t>
      </w:r>
      <w:r w:rsidR="00EF4C6C" w:rsidRPr="00576570">
        <w:rPr>
          <w:rFonts w:ascii="Tahoma" w:hAnsi="Tahoma" w:cs="Tahoma"/>
          <w:sz w:val="22"/>
          <w:szCs w:val="22"/>
        </w:rPr>
        <w:t>léčivé přípravky</w:t>
      </w:r>
      <w:r w:rsidRPr="00576570">
        <w:rPr>
          <w:rFonts w:ascii="Tahoma" w:hAnsi="Tahoma" w:cs="Tahoma"/>
          <w:sz w:val="22"/>
          <w:szCs w:val="22"/>
        </w:rPr>
        <w:t>“)</w:t>
      </w:r>
      <w:r w:rsidR="00987C14" w:rsidRPr="00576570">
        <w:rPr>
          <w:rFonts w:ascii="Tahoma" w:hAnsi="Tahoma" w:cs="Tahoma"/>
          <w:sz w:val="22"/>
          <w:szCs w:val="22"/>
        </w:rPr>
        <w:t xml:space="preserve">. </w:t>
      </w:r>
      <w:r w:rsidR="007257F0" w:rsidRPr="00974DD1">
        <w:rPr>
          <w:rFonts w:ascii="Tahoma" w:hAnsi="Tahoma" w:cs="Tahoma"/>
          <w:sz w:val="22"/>
          <w:szCs w:val="22"/>
        </w:rPr>
        <w:t>Léčivé přípravky budou kupujícímu dodávány</w:t>
      </w:r>
      <w:r w:rsidR="002C6D3F" w:rsidRPr="00974DD1">
        <w:rPr>
          <w:rFonts w:ascii="Tahoma" w:hAnsi="Tahoma" w:cs="Tahoma"/>
          <w:sz w:val="22"/>
          <w:szCs w:val="22"/>
        </w:rPr>
        <w:t xml:space="preserve"> na </w:t>
      </w:r>
      <w:r w:rsidR="007257F0" w:rsidRPr="00974DD1">
        <w:rPr>
          <w:rFonts w:ascii="Tahoma" w:hAnsi="Tahoma" w:cs="Tahoma"/>
          <w:sz w:val="22"/>
          <w:szCs w:val="22"/>
        </w:rPr>
        <w:t>základě jeho požadavků</w:t>
      </w:r>
      <w:r w:rsidR="002C6D3F" w:rsidRPr="00974DD1">
        <w:rPr>
          <w:rFonts w:ascii="Tahoma" w:hAnsi="Tahoma" w:cs="Tahoma"/>
          <w:sz w:val="22"/>
          <w:szCs w:val="22"/>
        </w:rPr>
        <w:t xml:space="preserve"> </w:t>
      </w:r>
      <w:r w:rsidR="007257F0" w:rsidRPr="00974DD1">
        <w:rPr>
          <w:rFonts w:ascii="Tahoma" w:hAnsi="Tahoma" w:cs="Tahoma"/>
          <w:sz w:val="22"/>
          <w:szCs w:val="22"/>
        </w:rPr>
        <w:t>postupem dle čl. VII této smlouvy.</w:t>
      </w:r>
    </w:p>
    <w:p w14:paraId="54DCC16C" w14:textId="23B578D1" w:rsidR="00066D69" w:rsidRPr="006E3853" w:rsidRDefault="00987C14" w:rsidP="00E84932">
      <w:pPr>
        <w:pStyle w:val="Zkladntext"/>
        <w:numPr>
          <w:ilvl w:val="0"/>
          <w:numId w:val="9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se dále zavazuje umožnit kupujícímu nabý</w:t>
      </w:r>
      <w:r w:rsidR="004D77BE">
        <w:rPr>
          <w:rFonts w:ascii="Tahoma" w:hAnsi="Tahoma" w:cs="Tahoma"/>
          <w:sz w:val="22"/>
          <w:szCs w:val="22"/>
        </w:rPr>
        <w:t>va</w:t>
      </w:r>
      <w:r w:rsidRPr="006E3853">
        <w:rPr>
          <w:rFonts w:ascii="Tahoma" w:hAnsi="Tahoma" w:cs="Tahoma"/>
          <w:sz w:val="22"/>
          <w:szCs w:val="22"/>
        </w:rPr>
        <w:t xml:space="preserve">t vlastnické právo k </w:t>
      </w:r>
      <w:r w:rsidR="00EF4C6C">
        <w:rPr>
          <w:rFonts w:ascii="Tahoma" w:hAnsi="Tahoma" w:cs="Tahoma"/>
          <w:sz w:val="22"/>
          <w:szCs w:val="22"/>
        </w:rPr>
        <w:t>léčivým přípravkům</w:t>
      </w:r>
      <w:r w:rsidR="00066D69" w:rsidRPr="006E3853">
        <w:rPr>
          <w:rFonts w:ascii="Tahoma" w:hAnsi="Tahoma" w:cs="Tahoma"/>
          <w:sz w:val="22"/>
          <w:szCs w:val="22"/>
        </w:rPr>
        <w:t>.</w:t>
      </w:r>
      <w:r w:rsidR="00BA68CC" w:rsidRPr="006E3853">
        <w:rPr>
          <w:rFonts w:ascii="Tahoma" w:hAnsi="Tahoma" w:cs="Tahoma"/>
          <w:sz w:val="22"/>
          <w:szCs w:val="22"/>
        </w:rPr>
        <w:t xml:space="preserve"> </w:t>
      </w:r>
      <w:r w:rsidR="00066D69" w:rsidRPr="006E3853">
        <w:rPr>
          <w:rFonts w:ascii="Tahoma" w:hAnsi="Tahoma" w:cs="Tahoma"/>
          <w:sz w:val="22"/>
          <w:szCs w:val="22"/>
        </w:rPr>
        <w:t xml:space="preserve">Kupující se zavazuje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="00FD61D4" w:rsidRPr="006E3853">
        <w:rPr>
          <w:rFonts w:ascii="Tahoma" w:hAnsi="Tahoma" w:cs="Tahoma"/>
          <w:sz w:val="22"/>
          <w:szCs w:val="22"/>
        </w:rPr>
        <w:t xml:space="preserve"> převzít a </w:t>
      </w:r>
      <w:r w:rsidR="00066D69" w:rsidRPr="006E3853">
        <w:rPr>
          <w:rFonts w:ascii="Tahoma" w:hAnsi="Tahoma" w:cs="Tahoma"/>
          <w:sz w:val="22"/>
          <w:szCs w:val="22"/>
        </w:rPr>
        <w:t xml:space="preserve">zaplatit </w:t>
      </w:r>
      <w:r w:rsidR="00FD61D4" w:rsidRPr="006E3853">
        <w:rPr>
          <w:rFonts w:ascii="Tahoma" w:hAnsi="Tahoma" w:cs="Tahoma"/>
          <w:sz w:val="22"/>
          <w:szCs w:val="22"/>
        </w:rPr>
        <w:t xml:space="preserve">za ně </w:t>
      </w:r>
      <w:r w:rsidR="00066D69" w:rsidRPr="006E3853">
        <w:rPr>
          <w:rFonts w:ascii="Tahoma" w:hAnsi="Tahoma" w:cs="Tahoma"/>
          <w:sz w:val="22"/>
          <w:szCs w:val="22"/>
        </w:rPr>
        <w:t>prodávajícímu kupní cenu dle čl. I</w:t>
      </w:r>
      <w:r w:rsidR="00816D90" w:rsidRPr="006E3853">
        <w:rPr>
          <w:rFonts w:ascii="Tahoma" w:hAnsi="Tahoma" w:cs="Tahoma"/>
          <w:sz w:val="22"/>
          <w:szCs w:val="22"/>
        </w:rPr>
        <w:t>V</w:t>
      </w:r>
      <w:r w:rsidR="00066D69" w:rsidRPr="006E3853">
        <w:rPr>
          <w:rFonts w:ascii="Tahoma" w:hAnsi="Tahoma" w:cs="Tahoma"/>
          <w:sz w:val="22"/>
          <w:szCs w:val="22"/>
        </w:rPr>
        <w:t xml:space="preserve"> této smlouvy.</w:t>
      </w:r>
    </w:p>
    <w:p w14:paraId="6E5F794F" w14:textId="77777777" w:rsidR="00066D69" w:rsidRPr="006E3853" w:rsidRDefault="00066D69" w:rsidP="00FB3B6E">
      <w:pPr>
        <w:keepNext/>
        <w:widowControl w:val="0"/>
        <w:tabs>
          <w:tab w:val="left" w:pos="-2410"/>
        </w:tabs>
        <w:spacing w:before="24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09040E" w:rsidRPr="006E3853">
        <w:rPr>
          <w:rFonts w:ascii="Tahoma" w:hAnsi="Tahoma" w:cs="Tahoma"/>
          <w:b/>
          <w:sz w:val="22"/>
          <w:szCs w:val="22"/>
        </w:rPr>
        <w:t>V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5FBDB5A5" w14:textId="77777777" w:rsidR="00066D69" w:rsidRPr="006E3853" w:rsidRDefault="0097461E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K</w:t>
      </w:r>
      <w:r w:rsidR="00066D69" w:rsidRPr="006E3853">
        <w:rPr>
          <w:rFonts w:ascii="Tahoma" w:hAnsi="Tahoma" w:cs="Tahoma"/>
          <w:caps w:val="0"/>
          <w:sz w:val="22"/>
          <w:szCs w:val="22"/>
        </w:rPr>
        <w:t>upní c</w:t>
      </w:r>
      <w:r w:rsidRPr="006E3853">
        <w:rPr>
          <w:rFonts w:ascii="Tahoma" w:hAnsi="Tahoma" w:cs="Tahoma"/>
          <w:caps w:val="0"/>
          <w:sz w:val="22"/>
          <w:szCs w:val="22"/>
        </w:rPr>
        <w:t>ena</w:t>
      </w:r>
    </w:p>
    <w:p w14:paraId="3A52198B" w14:textId="293A56BD" w:rsidR="00EF4C6C" w:rsidRDefault="00EF4C6C" w:rsidP="00E84932">
      <w:pPr>
        <w:pStyle w:val="Zkladntext"/>
        <w:keepNext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Kupní cena za léčivé přípravky</w:t>
      </w:r>
      <w:r w:rsidR="007F5611">
        <w:rPr>
          <w:rFonts w:ascii="Tahoma" w:hAnsi="Tahoma" w:cs="Tahoma"/>
          <w:sz w:val="22"/>
          <w:szCs w:val="22"/>
        </w:rPr>
        <w:t xml:space="preserve"> (jednotková kupní cena za měrnou jednotku)</w:t>
      </w:r>
      <w:r>
        <w:rPr>
          <w:rFonts w:ascii="Tahoma" w:hAnsi="Tahoma" w:cs="Tahoma"/>
          <w:sz w:val="22"/>
          <w:szCs w:val="22"/>
        </w:rPr>
        <w:t xml:space="preserve"> je uvedená v příloze č. 1 této smlouvy.</w:t>
      </w:r>
    </w:p>
    <w:p w14:paraId="5F6F511F" w14:textId="3E1E688D" w:rsidR="00D23DD5" w:rsidRPr="00EF4C6C" w:rsidRDefault="00D23DD5" w:rsidP="00E84932">
      <w:pPr>
        <w:pStyle w:val="Zkladntext"/>
        <w:keepNext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EF4C6C">
        <w:rPr>
          <w:rFonts w:ascii="Tahoma" w:hAnsi="Tahoma" w:cs="Tahoma"/>
          <w:sz w:val="22"/>
          <w:szCs w:val="22"/>
        </w:rPr>
        <w:t>Kupní cena podle odst. 1 tohoto článku smlouvy zahrnuje veškeré náklady prodávajícího spojené se splněním jeho závazku z této smlouvy, tj. cenu</w:t>
      </w:r>
      <w:r w:rsidR="007257F0">
        <w:rPr>
          <w:rFonts w:ascii="Tahoma" w:hAnsi="Tahoma" w:cs="Tahoma"/>
          <w:sz w:val="22"/>
          <w:szCs w:val="22"/>
        </w:rPr>
        <w:t xml:space="preserve"> za</w:t>
      </w:r>
      <w:r w:rsidRPr="00EF4C6C">
        <w:rPr>
          <w:rFonts w:ascii="Tahoma" w:hAnsi="Tahoma" w:cs="Tahoma"/>
          <w:sz w:val="22"/>
          <w:szCs w:val="22"/>
        </w:rPr>
        <w:t xml:space="preserve"> </w:t>
      </w:r>
      <w:r w:rsidR="00EF4C6C" w:rsidRPr="00EF4C6C">
        <w:rPr>
          <w:rFonts w:ascii="Tahoma" w:hAnsi="Tahoma" w:cs="Tahoma"/>
          <w:sz w:val="22"/>
          <w:szCs w:val="22"/>
        </w:rPr>
        <w:t>léčivé přípravky</w:t>
      </w:r>
      <w:r w:rsidRPr="00EF4C6C">
        <w:rPr>
          <w:rFonts w:ascii="Tahoma" w:hAnsi="Tahoma" w:cs="Tahoma"/>
          <w:sz w:val="22"/>
          <w:szCs w:val="22"/>
        </w:rPr>
        <w:t xml:space="preserve"> včetně</w:t>
      </w:r>
      <w:r w:rsidR="00D34C69" w:rsidRPr="00EF4C6C">
        <w:rPr>
          <w:rFonts w:ascii="Tahoma" w:hAnsi="Tahoma" w:cs="Tahoma"/>
          <w:sz w:val="22"/>
          <w:szCs w:val="22"/>
        </w:rPr>
        <w:t xml:space="preserve"> </w:t>
      </w:r>
      <w:r w:rsidRPr="00EF4C6C">
        <w:rPr>
          <w:rFonts w:ascii="Tahoma" w:hAnsi="Tahoma" w:cs="Tahoma"/>
          <w:sz w:val="22"/>
          <w:szCs w:val="22"/>
        </w:rPr>
        <w:t xml:space="preserve">dopravného a dalších souvisejících nákladů. Kupní cena je stanovena jako nejvýše přípustná a není ji možno překročit. </w:t>
      </w:r>
    </w:p>
    <w:p w14:paraId="18DD8C10" w14:textId="3A42F09E" w:rsidR="00D23DD5" w:rsidRPr="00FB4FDE" w:rsidRDefault="00F76F8B" w:rsidP="002C6D3F">
      <w:pPr>
        <w:pStyle w:val="Zkladntext"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2F6ECD">
        <w:rPr>
          <w:rFonts w:ascii="Tahoma" w:hAnsi="Tahoma" w:cs="Tahoma"/>
          <w:sz w:val="22"/>
          <w:szCs w:val="22"/>
        </w:rPr>
        <w:t xml:space="preserve">Je-li prodávající plátcem DPH, odpovídá za to, že sazba daně z přidané hodnoty bude stanovena v souladu s platnými právními předpisy; v případě, že dojde ke změně zákonné sazby DPH, bude prodávající ke kupní ceně bez DPH povinen účtovat DPH v platné výši. Smluvní strany se dohodly, že v případě změny kupní ceny v důsledku změny sazby DPH není nutno ke smlouvě uzavírat dodatek. V případě, že </w:t>
      </w:r>
      <w:r w:rsidR="00FA6096">
        <w:rPr>
          <w:rFonts w:ascii="Tahoma" w:hAnsi="Tahoma" w:cs="Tahoma"/>
          <w:sz w:val="22"/>
          <w:szCs w:val="22"/>
        </w:rPr>
        <w:t>prodávající</w:t>
      </w:r>
      <w:r w:rsidRPr="002F6ECD">
        <w:rPr>
          <w:rFonts w:ascii="Tahoma" w:hAnsi="Tahoma" w:cs="Tahoma"/>
          <w:sz w:val="22"/>
          <w:szCs w:val="22"/>
        </w:rPr>
        <w:t xml:space="preserve"> stanoví sazbu DPH či DPH v rozporu s platnými právními předpisy, je povinen uhradit </w:t>
      </w:r>
      <w:r w:rsidR="00FA6096">
        <w:rPr>
          <w:rFonts w:ascii="Tahoma" w:hAnsi="Tahoma" w:cs="Tahoma"/>
          <w:sz w:val="22"/>
          <w:szCs w:val="22"/>
        </w:rPr>
        <w:t>kupující</w:t>
      </w:r>
      <w:r w:rsidR="007257F0">
        <w:rPr>
          <w:rFonts w:ascii="Tahoma" w:hAnsi="Tahoma" w:cs="Tahoma"/>
          <w:sz w:val="22"/>
          <w:szCs w:val="22"/>
        </w:rPr>
        <w:t>mu</w:t>
      </w:r>
      <w:r w:rsidRPr="002F6ECD">
        <w:rPr>
          <w:rFonts w:ascii="Tahoma" w:hAnsi="Tahoma" w:cs="Tahoma"/>
          <w:sz w:val="22"/>
          <w:szCs w:val="22"/>
        </w:rPr>
        <w:t xml:space="preserve"> veškerou škodu, která mu v souvislosti s tím vznikla.</w:t>
      </w:r>
      <w:r w:rsidR="00E55C01">
        <w:rPr>
          <w:rFonts w:ascii="Tahoma" w:hAnsi="Tahoma" w:cs="Tahoma"/>
          <w:sz w:val="22"/>
          <w:szCs w:val="22"/>
        </w:rPr>
        <w:t xml:space="preserve"> Ustanovení tohoto odstavce smlouvy se použije pouze ve vztahu k </w:t>
      </w:r>
      <w:r w:rsidR="00EF4C6C">
        <w:rPr>
          <w:rFonts w:ascii="Tahoma" w:hAnsi="Tahoma" w:cs="Tahoma"/>
          <w:sz w:val="22"/>
          <w:szCs w:val="22"/>
        </w:rPr>
        <w:t>léčiv</w:t>
      </w:r>
      <w:r w:rsidR="007257F0">
        <w:rPr>
          <w:rFonts w:ascii="Tahoma" w:hAnsi="Tahoma" w:cs="Tahoma"/>
          <w:sz w:val="22"/>
          <w:szCs w:val="22"/>
        </w:rPr>
        <w:t>ým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7257F0">
        <w:rPr>
          <w:rFonts w:ascii="Tahoma" w:hAnsi="Tahoma" w:cs="Tahoma"/>
          <w:sz w:val="22"/>
          <w:szCs w:val="22"/>
        </w:rPr>
        <w:t>ům</w:t>
      </w:r>
      <w:r w:rsidR="00E55C01">
        <w:rPr>
          <w:rFonts w:ascii="Tahoma" w:hAnsi="Tahoma" w:cs="Tahoma"/>
          <w:sz w:val="22"/>
          <w:szCs w:val="22"/>
        </w:rPr>
        <w:t>, které nepodléh</w:t>
      </w:r>
      <w:r w:rsidR="007257F0">
        <w:rPr>
          <w:rFonts w:ascii="Tahoma" w:hAnsi="Tahoma" w:cs="Tahoma"/>
          <w:sz w:val="22"/>
          <w:szCs w:val="22"/>
        </w:rPr>
        <w:t>ají</w:t>
      </w:r>
      <w:r w:rsidR="00E55C01">
        <w:rPr>
          <w:rFonts w:ascii="Tahoma" w:hAnsi="Tahoma" w:cs="Tahoma"/>
          <w:sz w:val="22"/>
          <w:szCs w:val="22"/>
        </w:rPr>
        <w:t xml:space="preserve"> režimu přenesené daňové povinnosti dle zákona o DPH.</w:t>
      </w:r>
    </w:p>
    <w:p w14:paraId="06530A46" w14:textId="77777777" w:rsidR="00066D69" w:rsidRPr="006E3853" w:rsidRDefault="00587A33" w:rsidP="00FB3B6E">
      <w:pPr>
        <w:keepNext/>
        <w:spacing w:before="24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066D69" w:rsidRPr="006E3853">
        <w:rPr>
          <w:rFonts w:ascii="Tahoma" w:hAnsi="Tahoma" w:cs="Tahoma"/>
          <w:b/>
          <w:sz w:val="22"/>
          <w:szCs w:val="22"/>
        </w:rPr>
        <w:t>.</w:t>
      </w:r>
    </w:p>
    <w:p w14:paraId="3ABDC558" w14:textId="77777777" w:rsidR="00066D69" w:rsidRPr="006E3853" w:rsidRDefault="00066D69" w:rsidP="00AF2CBA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M</w:t>
      </w:r>
      <w:r w:rsidR="0097461E" w:rsidRPr="006E3853">
        <w:rPr>
          <w:rFonts w:ascii="Tahoma" w:hAnsi="Tahoma" w:cs="Tahoma"/>
          <w:caps w:val="0"/>
          <w:sz w:val="22"/>
          <w:szCs w:val="22"/>
        </w:rPr>
        <w:t>ísto</w:t>
      </w:r>
      <w:r w:rsidRPr="006E3853">
        <w:rPr>
          <w:rFonts w:ascii="Tahoma" w:hAnsi="Tahoma" w:cs="Tahoma"/>
          <w:caps w:val="0"/>
          <w:sz w:val="22"/>
          <w:szCs w:val="22"/>
        </w:rPr>
        <w:t xml:space="preserve"> </w:t>
      </w:r>
      <w:r w:rsidR="00587A33" w:rsidRPr="006E3853">
        <w:rPr>
          <w:rFonts w:ascii="Tahoma" w:hAnsi="Tahoma" w:cs="Tahoma"/>
          <w:caps w:val="0"/>
          <w:sz w:val="22"/>
          <w:szCs w:val="22"/>
        </w:rPr>
        <w:t xml:space="preserve">a doba </w:t>
      </w:r>
      <w:r w:rsidR="0097461E" w:rsidRPr="006E3853">
        <w:rPr>
          <w:rFonts w:ascii="Tahoma" w:hAnsi="Tahoma" w:cs="Tahoma"/>
          <w:caps w:val="0"/>
          <w:sz w:val="22"/>
          <w:szCs w:val="22"/>
        </w:rPr>
        <w:t>plnění</w:t>
      </w:r>
    </w:p>
    <w:p w14:paraId="1D48975D" w14:textId="01B0F337" w:rsidR="00E90EB5" w:rsidRDefault="00E90EB5" w:rsidP="00E84932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ins w:id="0" w:author="Bartas Robert" w:date="2025-07-27T16:09:00Z" w16du:dateUtc="2025-07-27T14:09:00Z"/>
          <w:rFonts w:ascii="Tahoma" w:hAnsi="Tahoma" w:cs="Tahoma"/>
          <w:sz w:val="22"/>
          <w:szCs w:val="22"/>
        </w:rPr>
      </w:pPr>
      <w:r w:rsidRPr="00BE10FD">
        <w:rPr>
          <w:rFonts w:ascii="Tahoma" w:hAnsi="Tahoma" w:cs="Tahoma"/>
          <w:sz w:val="22"/>
          <w:szCs w:val="22"/>
        </w:rPr>
        <w:t>Prodávající je povinen dod</w:t>
      </w:r>
      <w:r w:rsidR="004D77BE">
        <w:rPr>
          <w:rFonts w:ascii="Tahoma" w:hAnsi="Tahoma" w:cs="Tahoma"/>
          <w:sz w:val="22"/>
          <w:szCs w:val="22"/>
        </w:rPr>
        <w:t>áv</w:t>
      </w:r>
      <w:r w:rsidRPr="00BE10FD">
        <w:rPr>
          <w:rFonts w:ascii="Tahoma" w:hAnsi="Tahoma" w:cs="Tahoma"/>
          <w:sz w:val="22"/>
          <w:szCs w:val="22"/>
        </w:rPr>
        <w:t xml:space="preserve">at </w:t>
      </w:r>
      <w:r w:rsidR="00EF4C6C" w:rsidRPr="00BE10FD">
        <w:rPr>
          <w:rFonts w:ascii="Tahoma" w:hAnsi="Tahoma" w:cs="Tahoma"/>
          <w:sz w:val="22"/>
          <w:szCs w:val="22"/>
        </w:rPr>
        <w:t>léčivé přípravky</w:t>
      </w:r>
      <w:r w:rsidRPr="00BE10FD">
        <w:rPr>
          <w:rFonts w:ascii="Tahoma" w:hAnsi="Tahoma" w:cs="Tahoma"/>
          <w:sz w:val="22"/>
          <w:szCs w:val="22"/>
        </w:rPr>
        <w:t xml:space="preserve"> do místa plnění</w:t>
      </w:r>
      <w:r w:rsidRPr="00974DD1">
        <w:rPr>
          <w:rFonts w:ascii="Tahoma" w:hAnsi="Tahoma" w:cs="Tahoma"/>
          <w:sz w:val="22"/>
          <w:szCs w:val="22"/>
        </w:rPr>
        <w:t xml:space="preserve">, </w:t>
      </w:r>
      <w:ins w:id="1" w:author="Bartas Robert" w:date="2025-07-27T16:07:00Z" w16du:dateUtc="2025-07-27T14:07:00Z">
        <w:r w:rsidR="00230461" w:rsidRPr="00230461">
          <w:rPr>
            <w:rFonts w:ascii="Tahoma" w:hAnsi="Tahoma" w:cs="Tahoma"/>
            <w:sz w:val="22"/>
            <w:szCs w:val="22"/>
          </w:rPr>
          <w:t xml:space="preserve">kterým jsou lékárny </w:t>
        </w:r>
        <w:r w:rsidR="00230461" w:rsidRPr="00230461">
          <w:rPr>
            <w:rFonts w:ascii="Tahoma" w:hAnsi="Tahoma" w:cs="Tahoma"/>
            <w:sz w:val="22"/>
            <w:szCs w:val="22"/>
          </w:rPr>
          <w:lastRenderedPageBreak/>
          <w:t xml:space="preserve">kupujícího na adrese: Ústavní lékárna Orlová (veřejná), Masarykova 900, 735 14 </w:t>
        </w:r>
        <w:proofErr w:type="gramStart"/>
        <w:r w:rsidR="00230461" w:rsidRPr="00230461">
          <w:rPr>
            <w:rFonts w:ascii="Tahoma" w:hAnsi="Tahoma" w:cs="Tahoma"/>
            <w:sz w:val="22"/>
            <w:szCs w:val="22"/>
          </w:rPr>
          <w:t>Orlová -Lutyně</w:t>
        </w:r>
        <w:proofErr w:type="gramEnd"/>
        <w:r w:rsidR="00230461" w:rsidRPr="00230461">
          <w:rPr>
            <w:rFonts w:ascii="Tahoma" w:hAnsi="Tahoma" w:cs="Tahoma"/>
            <w:sz w:val="22"/>
            <w:szCs w:val="22"/>
          </w:rPr>
          <w:t xml:space="preserve"> a Lékárna U nemocnice, </w:t>
        </w:r>
        <w:proofErr w:type="spellStart"/>
        <w:r w:rsidR="00230461" w:rsidRPr="00230461">
          <w:rPr>
            <w:rFonts w:ascii="Tahoma" w:hAnsi="Tahoma" w:cs="Tahoma"/>
            <w:sz w:val="22"/>
            <w:szCs w:val="22"/>
          </w:rPr>
          <w:t>Vydmuchov</w:t>
        </w:r>
        <w:proofErr w:type="spellEnd"/>
        <w:r w:rsidR="00230461" w:rsidRPr="00230461">
          <w:rPr>
            <w:rFonts w:ascii="Tahoma" w:hAnsi="Tahoma" w:cs="Tahoma"/>
            <w:sz w:val="22"/>
            <w:szCs w:val="22"/>
          </w:rPr>
          <w:t xml:space="preserve"> 399, 734 01 Karviná – Ráj</w:t>
        </w:r>
      </w:ins>
      <w:del w:id="2" w:author="Bartas Robert" w:date="2025-07-27T16:07:00Z" w16du:dateUtc="2025-07-27T14:07:00Z">
        <w:r w:rsidRPr="00974DD1" w:rsidDel="00230461">
          <w:rPr>
            <w:rFonts w:ascii="Tahoma" w:hAnsi="Tahoma" w:cs="Tahoma"/>
            <w:sz w:val="22"/>
            <w:szCs w:val="22"/>
          </w:rPr>
          <w:delText xml:space="preserve">kterým je </w:delText>
        </w:r>
        <w:r w:rsidR="007257F0" w:rsidRPr="00974DD1" w:rsidDel="00230461">
          <w:rPr>
            <w:rFonts w:ascii="Tahoma" w:hAnsi="Tahoma" w:cs="Tahoma"/>
            <w:sz w:val="22"/>
            <w:szCs w:val="22"/>
          </w:rPr>
          <w:delText>lékárna kupujícího na adrese</w:delText>
        </w:r>
        <w:r w:rsidR="00576570" w:rsidRPr="00974DD1" w:rsidDel="00230461">
          <w:rPr>
            <w:rFonts w:ascii="Tahoma" w:hAnsi="Tahoma" w:cs="Tahoma"/>
            <w:sz w:val="22"/>
            <w:szCs w:val="22"/>
          </w:rPr>
          <w:delText>:</w:delText>
        </w:r>
        <w:r w:rsidR="002B2EDA" w:rsidRPr="00974DD1" w:rsidDel="00230461">
          <w:rPr>
            <w:rFonts w:ascii="Tahoma" w:hAnsi="Tahoma" w:cs="Tahoma"/>
            <w:sz w:val="22"/>
            <w:szCs w:val="22"/>
          </w:rPr>
          <w:delText xml:space="preserve"> </w:delText>
        </w:r>
        <w:r w:rsidR="00E567B4" w:rsidRPr="00E567B4" w:rsidDel="00230461">
          <w:rPr>
            <w:rFonts w:ascii="Tahoma" w:hAnsi="Tahoma" w:cs="Tahoma"/>
            <w:sz w:val="22"/>
            <w:szCs w:val="22"/>
          </w:rPr>
          <w:delText>Ústavní lékárna Orlová (</w:delText>
        </w:r>
        <w:r w:rsidR="00E567B4" w:rsidDel="00230461">
          <w:rPr>
            <w:rFonts w:ascii="Tahoma" w:hAnsi="Tahoma" w:cs="Tahoma"/>
            <w:sz w:val="22"/>
            <w:szCs w:val="22"/>
          </w:rPr>
          <w:delText>ne</w:delText>
        </w:r>
        <w:r w:rsidR="00E567B4" w:rsidRPr="00E567B4" w:rsidDel="00230461">
          <w:rPr>
            <w:rFonts w:ascii="Tahoma" w:hAnsi="Tahoma" w:cs="Tahoma"/>
            <w:sz w:val="22"/>
            <w:szCs w:val="22"/>
          </w:rPr>
          <w:delText>veřejná), Masarykova 900, 735 14 Orlová -Lutyně</w:delText>
        </w:r>
      </w:del>
      <w:r w:rsidR="002B2EDA" w:rsidRPr="002B2EDA">
        <w:rPr>
          <w:rFonts w:ascii="Tahoma" w:hAnsi="Tahoma" w:cs="Tahoma"/>
          <w:sz w:val="22"/>
          <w:szCs w:val="22"/>
        </w:rPr>
        <w:t>,</w:t>
      </w:r>
      <w:r w:rsidR="002C6D3F" w:rsidRPr="002B2EDA">
        <w:rPr>
          <w:rFonts w:ascii="Tahoma" w:hAnsi="Tahoma" w:cs="Tahoma"/>
          <w:sz w:val="22"/>
          <w:szCs w:val="22"/>
        </w:rPr>
        <w:t xml:space="preserve"> pokud</w:t>
      </w:r>
      <w:r w:rsidR="002C6D3F" w:rsidRPr="00974DD1">
        <w:rPr>
          <w:rFonts w:ascii="Tahoma" w:hAnsi="Tahoma" w:cs="Tahoma"/>
          <w:sz w:val="22"/>
          <w:szCs w:val="22"/>
        </w:rPr>
        <w:t xml:space="preserve"> se smluvní strany nedohodnou v konkrétním případě jinak</w:t>
      </w:r>
      <w:r w:rsidRPr="00974DD1">
        <w:rPr>
          <w:rFonts w:ascii="Tahoma" w:hAnsi="Tahoma" w:cs="Tahoma"/>
          <w:sz w:val="22"/>
          <w:szCs w:val="22"/>
        </w:rPr>
        <w:t>.</w:t>
      </w:r>
    </w:p>
    <w:p w14:paraId="70045992" w14:textId="77777777" w:rsidR="00230461" w:rsidRDefault="00230461" w:rsidP="00230461">
      <w:pPr>
        <w:pStyle w:val="Zkladntext"/>
        <w:tabs>
          <w:tab w:val="clear" w:pos="1418"/>
          <w:tab w:val="left" w:pos="0"/>
        </w:tabs>
        <w:ind w:left="357"/>
        <w:rPr>
          <w:ins w:id="3" w:author="Bartas Robert" w:date="2025-07-27T16:09:00Z" w16du:dateUtc="2025-07-27T14:09:00Z"/>
          <w:rFonts w:ascii="Tahoma" w:hAnsi="Tahoma" w:cs="Tahoma"/>
          <w:sz w:val="22"/>
          <w:szCs w:val="22"/>
        </w:rPr>
        <w:pPrChange w:id="4" w:author="Bartas Robert" w:date="2025-07-27T16:09:00Z" w16du:dateUtc="2025-07-27T14:09:00Z">
          <w:pPr>
            <w:pStyle w:val="Zkladntext"/>
            <w:numPr>
              <w:numId w:val="11"/>
            </w:numPr>
            <w:tabs>
              <w:tab w:val="clear" w:pos="1418"/>
              <w:tab w:val="left" w:pos="0"/>
              <w:tab w:val="num" w:pos="360"/>
            </w:tabs>
            <w:ind w:left="357" w:hanging="357"/>
          </w:pPr>
        </w:pPrChange>
      </w:pPr>
    </w:p>
    <w:p w14:paraId="1E715164" w14:textId="59749F1F" w:rsidR="00230461" w:rsidRPr="00974DD1" w:rsidDel="00230461" w:rsidRDefault="00230461" w:rsidP="00230461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del w:id="5" w:author="Bartas Robert" w:date="2025-07-27T16:09:00Z" w16du:dateUtc="2025-07-27T14:09:00Z"/>
          <w:rFonts w:ascii="Tahoma" w:hAnsi="Tahoma" w:cs="Tahoma"/>
          <w:sz w:val="22"/>
          <w:szCs w:val="22"/>
        </w:rPr>
        <w:pPrChange w:id="6" w:author="Bartas Robert" w:date="2025-07-27T16:10:00Z" w16du:dateUtc="2025-07-27T14:10:00Z">
          <w:pPr>
            <w:pStyle w:val="Zkladntext"/>
            <w:numPr>
              <w:numId w:val="11"/>
            </w:numPr>
            <w:tabs>
              <w:tab w:val="clear" w:pos="1418"/>
              <w:tab w:val="left" w:pos="0"/>
              <w:tab w:val="num" w:pos="360"/>
            </w:tabs>
            <w:ind w:left="357" w:hanging="357"/>
          </w:pPr>
        </w:pPrChange>
      </w:pPr>
    </w:p>
    <w:p w14:paraId="14BC3AB5" w14:textId="77777777" w:rsidR="00230461" w:rsidRPr="00230461" w:rsidRDefault="00230461" w:rsidP="00230461">
      <w:pPr>
        <w:pStyle w:val="Odstavecseseznamem"/>
        <w:numPr>
          <w:ilvl w:val="0"/>
          <w:numId w:val="11"/>
        </w:numPr>
        <w:jc w:val="both"/>
        <w:rPr>
          <w:ins w:id="7" w:author="Bartas Robert" w:date="2025-07-27T16:09:00Z" w16du:dateUtc="2025-07-27T14:09:00Z"/>
          <w:rFonts w:ascii="Tahoma" w:hAnsi="Tahoma" w:cs="Tahoma"/>
          <w:sz w:val="22"/>
          <w:szCs w:val="22"/>
        </w:rPr>
        <w:pPrChange w:id="8" w:author="Bartas Robert" w:date="2025-07-27T16:10:00Z" w16du:dateUtc="2025-07-27T14:10:00Z">
          <w:pPr>
            <w:pStyle w:val="Odstavecseseznamem"/>
            <w:numPr>
              <w:numId w:val="11"/>
            </w:numPr>
            <w:tabs>
              <w:tab w:val="num" w:pos="360"/>
            </w:tabs>
            <w:ind w:left="357" w:hanging="357"/>
          </w:pPr>
        </w:pPrChange>
      </w:pPr>
      <w:ins w:id="9" w:author="Bartas Robert" w:date="2025-07-27T16:09:00Z" w16du:dateUtc="2025-07-27T14:09:00Z">
        <w:r w:rsidRPr="00230461">
          <w:rPr>
            <w:rFonts w:ascii="Tahoma" w:hAnsi="Tahoma" w:cs="Tahoma"/>
            <w:sz w:val="22"/>
            <w:szCs w:val="22"/>
          </w:rPr>
          <w:t xml:space="preserve">Prodávající se zavazuje dodávat kupujícímu léčivé přípravky následující den po nabytí účinnosti této smlouvy. Prodávající bude odevzdávat léčivé přípravky kupujícímu denně, pokud se smluvní strany nedohodnou v konkrétním případě jinak. Prodávající odevzdá kupujícímu léčivé přípravky následující den po obdržení požadavku dle čl. VII odst. 1 této smlouvy, pokud se smluvní strany nedohodnou v konkrétním případě jinak. </w:t>
        </w:r>
      </w:ins>
    </w:p>
    <w:p w14:paraId="28EAE56F" w14:textId="39BE21F9" w:rsidR="00587A33" w:rsidRPr="009010FB" w:rsidDel="00230461" w:rsidRDefault="00587A33" w:rsidP="00E84932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del w:id="10" w:author="Bartas Robert" w:date="2025-07-27T16:09:00Z" w16du:dateUtc="2025-07-27T14:09:00Z"/>
          <w:rFonts w:ascii="Tahoma" w:hAnsi="Tahoma" w:cs="Tahoma"/>
          <w:sz w:val="22"/>
          <w:szCs w:val="22"/>
        </w:rPr>
      </w:pPr>
      <w:del w:id="11" w:author="Bartas Robert" w:date="2025-07-27T16:09:00Z" w16du:dateUtc="2025-07-27T14:09:00Z">
        <w:r w:rsidRPr="009010FB" w:rsidDel="00230461">
          <w:rPr>
            <w:rFonts w:ascii="Tahoma" w:hAnsi="Tahoma" w:cs="Tahoma"/>
            <w:sz w:val="22"/>
            <w:szCs w:val="22"/>
          </w:rPr>
          <w:delText xml:space="preserve">Prodávající se zavazuje </w:delText>
        </w:r>
        <w:r w:rsidR="00AD6E38" w:rsidRPr="009010FB" w:rsidDel="00230461">
          <w:rPr>
            <w:rFonts w:ascii="Tahoma" w:hAnsi="Tahoma" w:cs="Tahoma"/>
            <w:sz w:val="22"/>
            <w:szCs w:val="22"/>
          </w:rPr>
          <w:delText>dodávat</w:delText>
        </w:r>
        <w:r w:rsidR="00BB55ED" w:rsidRPr="009010FB" w:rsidDel="00230461">
          <w:rPr>
            <w:rFonts w:ascii="Tahoma" w:hAnsi="Tahoma" w:cs="Tahoma"/>
            <w:sz w:val="22"/>
            <w:szCs w:val="22"/>
          </w:rPr>
          <w:delText xml:space="preserve"> kupujícímu </w:delText>
        </w:r>
        <w:r w:rsidR="00EF4C6C" w:rsidRPr="009010FB" w:rsidDel="00230461">
          <w:rPr>
            <w:rFonts w:ascii="Tahoma" w:hAnsi="Tahoma" w:cs="Tahoma"/>
            <w:sz w:val="22"/>
            <w:szCs w:val="22"/>
          </w:rPr>
          <w:delText xml:space="preserve">léčivé </w:delText>
        </w:r>
        <w:r w:rsidR="007257F0" w:rsidRPr="009010FB" w:rsidDel="00230461">
          <w:rPr>
            <w:rFonts w:ascii="Tahoma" w:hAnsi="Tahoma" w:cs="Tahoma"/>
            <w:sz w:val="22"/>
            <w:szCs w:val="22"/>
          </w:rPr>
          <w:delText xml:space="preserve">přípravky </w:delText>
        </w:r>
        <w:r w:rsidR="00D51B7C" w:rsidRPr="00D51B7C" w:rsidDel="00230461">
          <w:rPr>
            <w:rFonts w:ascii="Tahoma" w:hAnsi="Tahoma" w:cs="Tahoma"/>
            <w:sz w:val="22"/>
            <w:szCs w:val="22"/>
          </w:rPr>
          <w:delText>ode dne nabytí účinnosti této smlouvy</w:delText>
        </w:r>
        <w:r w:rsidR="004D77BE" w:rsidRPr="009010FB" w:rsidDel="00230461">
          <w:rPr>
            <w:rFonts w:ascii="Tahoma" w:hAnsi="Tahoma" w:cs="Tahoma"/>
            <w:sz w:val="22"/>
            <w:szCs w:val="22"/>
          </w:rPr>
          <w:delText xml:space="preserve">. Prodávající odevzdá kupujícímu léčivé přípravky </w:delText>
        </w:r>
        <w:r w:rsidR="008E6B90" w:rsidDel="00230461">
          <w:rPr>
            <w:rFonts w:ascii="Tahoma" w:hAnsi="Tahoma" w:cs="Tahoma"/>
            <w:sz w:val="22"/>
            <w:szCs w:val="22"/>
          </w:rPr>
          <w:delText>nejpozději do dvou pracovních dnů</w:delText>
        </w:r>
        <w:r w:rsidR="0084545E" w:rsidDel="00230461">
          <w:rPr>
            <w:rFonts w:ascii="Tahoma" w:hAnsi="Tahoma" w:cs="Tahoma"/>
            <w:sz w:val="22"/>
            <w:szCs w:val="22"/>
          </w:rPr>
          <w:delText xml:space="preserve">, </w:delText>
        </w:r>
        <w:r w:rsidR="00E03BC1" w:rsidDel="00230461">
          <w:rPr>
            <w:rFonts w:ascii="Tahoma" w:hAnsi="Tahoma" w:cs="Tahoma"/>
            <w:sz w:val="22"/>
            <w:szCs w:val="22"/>
          </w:rPr>
          <w:delText xml:space="preserve">a </w:delText>
        </w:r>
        <w:r w:rsidR="0084545E" w:rsidDel="00230461">
          <w:rPr>
            <w:rFonts w:ascii="Tahoma" w:hAnsi="Tahoma" w:cs="Tahoma"/>
            <w:sz w:val="22"/>
            <w:szCs w:val="22"/>
          </w:rPr>
          <w:delText xml:space="preserve">to </w:delText>
        </w:r>
        <w:r w:rsidR="00D17461" w:rsidDel="00230461">
          <w:rPr>
            <w:rFonts w:ascii="Tahoma" w:hAnsi="Tahoma" w:cs="Tahoma"/>
            <w:sz w:val="22"/>
            <w:szCs w:val="22"/>
          </w:rPr>
          <w:delText xml:space="preserve">v provozní době od 8:00 do 15:00 hodin </w:delText>
        </w:r>
        <w:r w:rsidR="004D77BE" w:rsidRPr="009010FB" w:rsidDel="00230461">
          <w:rPr>
            <w:rFonts w:ascii="Tahoma" w:hAnsi="Tahoma" w:cs="Tahoma"/>
            <w:sz w:val="22"/>
            <w:szCs w:val="22"/>
          </w:rPr>
          <w:delText>po obdržení požadavku dle čl. VII odst.</w:delText>
        </w:r>
        <w:r w:rsidR="00D51B7C" w:rsidDel="00230461">
          <w:rPr>
            <w:rFonts w:ascii="Tahoma" w:hAnsi="Tahoma" w:cs="Tahoma"/>
            <w:sz w:val="22"/>
            <w:szCs w:val="22"/>
          </w:rPr>
          <w:delText> </w:delText>
        </w:r>
        <w:r w:rsidR="004D77BE" w:rsidRPr="009010FB" w:rsidDel="00230461">
          <w:rPr>
            <w:rFonts w:ascii="Tahoma" w:hAnsi="Tahoma" w:cs="Tahoma"/>
            <w:sz w:val="22"/>
            <w:szCs w:val="22"/>
          </w:rPr>
          <w:delText xml:space="preserve">1 této smlouvy, pokud se smluvní strany nedohodnou v konkrétním případě jinak. </w:delText>
        </w:r>
      </w:del>
    </w:p>
    <w:p w14:paraId="40BBE6A2" w14:textId="39F5D028" w:rsidR="00FB3B6E" w:rsidRPr="00A261B7" w:rsidRDefault="007257F0" w:rsidP="00A261B7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Doba plnění této smlouvy bude trvat po celou dobu její platnosti dle </w:t>
      </w:r>
      <w:r w:rsidRPr="002C6D3F">
        <w:rPr>
          <w:rFonts w:ascii="Tahoma" w:hAnsi="Tahoma" w:cs="Tahoma"/>
          <w:sz w:val="22"/>
          <w:szCs w:val="22"/>
        </w:rPr>
        <w:t>čl. X</w:t>
      </w:r>
      <w:r w:rsidR="003C1EA1">
        <w:rPr>
          <w:rFonts w:ascii="Tahoma" w:hAnsi="Tahoma" w:cs="Tahoma"/>
          <w:sz w:val="22"/>
          <w:szCs w:val="22"/>
        </w:rPr>
        <w:t>I</w:t>
      </w:r>
      <w:r w:rsidR="002C6D3F" w:rsidRPr="002C6D3F">
        <w:rPr>
          <w:rFonts w:ascii="Tahoma" w:hAnsi="Tahoma" w:cs="Tahoma"/>
          <w:sz w:val="22"/>
          <w:szCs w:val="22"/>
        </w:rPr>
        <w:t>II</w:t>
      </w:r>
      <w:r w:rsidRPr="002C6D3F">
        <w:rPr>
          <w:rFonts w:ascii="Tahoma" w:hAnsi="Tahoma" w:cs="Tahoma"/>
          <w:sz w:val="22"/>
          <w:szCs w:val="22"/>
        </w:rPr>
        <w:t xml:space="preserve"> této smlouvy.</w:t>
      </w:r>
    </w:p>
    <w:p w14:paraId="375D47B9" w14:textId="60F8B81C" w:rsidR="00066D69" w:rsidRPr="006E3853" w:rsidRDefault="00066D69" w:rsidP="00BE7245">
      <w:pPr>
        <w:keepNext/>
        <w:spacing w:before="24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587A33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109544F3" w14:textId="77777777" w:rsidR="00066D69" w:rsidRPr="006E3853" w:rsidRDefault="00066D69" w:rsidP="0097461E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Povinnosti prodávajícího a kupujícího</w:t>
      </w:r>
    </w:p>
    <w:p w14:paraId="4982CF5B" w14:textId="77777777" w:rsidR="00066D69" w:rsidRPr="006E3853" w:rsidRDefault="00066D69" w:rsidP="00E84932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je povinen:</w:t>
      </w:r>
    </w:p>
    <w:p w14:paraId="3A59AEED" w14:textId="4038FFF2" w:rsidR="00066D69" w:rsidRPr="006E3853" w:rsidRDefault="00066D69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Dodat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řádně a včas</w:t>
      </w:r>
      <w:r w:rsidR="002C6D3F">
        <w:rPr>
          <w:rFonts w:ascii="Tahoma" w:hAnsi="Tahoma" w:cs="Tahoma"/>
          <w:sz w:val="22"/>
          <w:szCs w:val="22"/>
        </w:rPr>
        <w:t xml:space="preserve"> dle požadavku kupujícího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7E2315E1" w14:textId="5918A017" w:rsidR="001672C4" w:rsidRPr="007257F0" w:rsidRDefault="00066D69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Dodat kupujícímu</w:t>
      </w:r>
      <w:r w:rsidR="000B3603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="007257F0">
        <w:rPr>
          <w:rFonts w:ascii="Tahoma" w:hAnsi="Tahoma" w:cs="Tahoma"/>
          <w:sz w:val="22"/>
          <w:szCs w:val="22"/>
        </w:rPr>
        <w:t xml:space="preserve"> </w:t>
      </w:r>
      <w:r w:rsidRPr="007257F0">
        <w:rPr>
          <w:rFonts w:ascii="Tahoma" w:hAnsi="Tahoma" w:cs="Tahoma"/>
          <w:sz w:val="22"/>
          <w:szCs w:val="22"/>
        </w:rPr>
        <w:t xml:space="preserve">v množství </w:t>
      </w:r>
      <w:r w:rsidR="004D77BE">
        <w:rPr>
          <w:rFonts w:ascii="Tahoma" w:hAnsi="Tahoma" w:cs="Tahoma"/>
          <w:sz w:val="22"/>
          <w:szCs w:val="22"/>
        </w:rPr>
        <w:t xml:space="preserve">a kvalitě </w:t>
      </w:r>
      <w:r w:rsidRPr="007257F0">
        <w:rPr>
          <w:rFonts w:ascii="Tahoma" w:hAnsi="Tahoma" w:cs="Tahoma"/>
          <w:sz w:val="22"/>
          <w:szCs w:val="22"/>
        </w:rPr>
        <w:t xml:space="preserve">dle </w:t>
      </w:r>
      <w:r w:rsidR="007257F0" w:rsidRPr="007257F0">
        <w:rPr>
          <w:rFonts w:ascii="Tahoma" w:hAnsi="Tahoma" w:cs="Tahoma"/>
          <w:sz w:val="22"/>
          <w:szCs w:val="22"/>
        </w:rPr>
        <w:t>požadavku kupujícího</w:t>
      </w:r>
      <w:r w:rsidR="002C6D3F">
        <w:rPr>
          <w:rFonts w:ascii="Tahoma" w:hAnsi="Tahoma" w:cs="Tahoma"/>
          <w:sz w:val="22"/>
          <w:szCs w:val="22"/>
        </w:rPr>
        <w:t>.</w:t>
      </w:r>
    </w:p>
    <w:p w14:paraId="7DF11B21" w14:textId="47795304" w:rsidR="003F5F02" w:rsidRDefault="00066D69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Dodat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odpovídající platným právním předpisům</w:t>
      </w:r>
      <w:r w:rsidR="00D34C69" w:rsidRPr="006E3853">
        <w:rPr>
          <w:rFonts w:ascii="Tahoma" w:hAnsi="Tahoma" w:cs="Tahoma"/>
          <w:sz w:val="22"/>
          <w:szCs w:val="22"/>
        </w:rPr>
        <w:t>,</w:t>
      </w:r>
      <w:r w:rsidRPr="006E3853">
        <w:rPr>
          <w:rFonts w:ascii="Tahoma" w:hAnsi="Tahoma" w:cs="Tahoma"/>
          <w:sz w:val="22"/>
          <w:szCs w:val="22"/>
        </w:rPr>
        <w:t xml:space="preserve"> předpisům </w:t>
      </w:r>
      <w:r w:rsidR="007257F0">
        <w:rPr>
          <w:rFonts w:ascii="Tahoma" w:hAnsi="Tahoma" w:cs="Tahoma"/>
          <w:sz w:val="22"/>
          <w:szCs w:val="22"/>
        </w:rPr>
        <w:t xml:space="preserve">jejich </w:t>
      </w:r>
      <w:r w:rsidRPr="006E3853">
        <w:rPr>
          <w:rFonts w:ascii="Tahoma" w:hAnsi="Tahoma" w:cs="Tahoma"/>
          <w:sz w:val="22"/>
          <w:szCs w:val="22"/>
        </w:rPr>
        <w:t>výrobce</w:t>
      </w:r>
      <w:r w:rsidR="00D34C69" w:rsidRPr="006E3853">
        <w:rPr>
          <w:rFonts w:ascii="Tahoma" w:hAnsi="Tahoma" w:cs="Tahoma"/>
          <w:sz w:val="22"/>
          <w:szCs w:val="22"/>
        </w:rPr>
        <w:t xml:space="preserve"> a požadavkům kupujícího.</w:t>
      </w:r>
    </w:p>
    <w:p w14:paraId="715F4A5F" w14:textId="42EB64F0" w:rsidR="003F5F02" w:rsidRDefault="003F5F02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3F5F02">
        <w:rPr>
          <w:rFonts w:ascii="Tahoma" w:hAnsi="Tahoma" w:cs="Tahoma"/>
          <w:sz w:val="22"/>
          <w:szCs w:val="22"/>
        </w:rPr>
        <w:t>V případě nemožnosti dodávek léčivých přípravků</w:t>
      </w:r>
      <w:r w:rsidR="00F33F32">
        <w:rPr>
          <w:rFonts w:ascii="Tahoma" w:hAnsi="Tahoma" w:cs="Tahoma"/>
          <w:sz w:val="22"/>
          <w:szCs w:val="22"/>
        </w:rPr>
        <w:t xml:space="preserve"> dle přílohy č. 1 této smlouvy</w:t>
      </w:r>
      <w:r w:rsidRPr="003F5F02">
        <w:rPr>
          <w:rFonts w:ascii="Tahoma" w:hAnsi="Tahoma" w:cs="Tahoma"/>
          <w:sz w:val="22"/>
          <w:szCs w:val="22"/>
        </w:rPr>
        <w:t xml:space="preserve"> písemně uvědomit kupujícího o přerušení dodávek. Kupující je oprávněn po dobu přerušení dodávek nakupovat léčivé přípravky u jiných dodavatelů za ceny obvyklé (náhradní plnění). </w:t>
      </w:r>
      <w:r w:rsidRPr="0071697A">
        <w:rPr>
          <w:rFonts w:ascii="Tahoma" w:hAnsi="Tahoma" w:cs="Tahoma"/>
          <w:sz w:val="22"/>
          <w:szCs w:val="22"/>
        </w:rPr>
        <w:t>Rozdíl v nákupních cenách (výše přímé škody vzniklé kupujícímu), jež vznikne mezi cenami sjednanými touto smlouvou a cenami náhradního plnění uhradí prodávající kupujícímu do 14 dnů po obnovení dodávek</w:t>
      </w:r>
      <w:r w:rsidR="00F33F32" w:rsidRPr="0071697A">
        <w:rPr>
          <w:rFonts w:ascii="Tahoma" w:hAnsi="Tahoma" w:cs="Tahoma"/>
          <w:sz w:val="22"/>
          <w:szCs w:val="22"/>
        </w:rPr>
        <w:t>, případně do 14 dnů od zániku této smlouvy</w:t>
      </w:r>
      <w:r w:rsidRPr="0071697A">
        <w:rPr>
          <w:rFonts w:ascii="Tahoma" w:hAnsi="Tahoma" w:cs="Tahoma"/>
          <w:sz w:val="22"/>
          <w:szCs w:val="22"/>
        </w:rPr>
        <w:t>.</w:t>
      </w:r>
      <w:r w:rsidR="005247B9">
        <w:rPr>
          <w:rFonts w:ascii="Tahoma" w:hAnsi="Tahoma" w:cs="Tahoma"/>
          <w:sz w:val="22"/>
          <w:szCs w:val="22"/>
        </w:rPr>
        <w:t xml:space="preserve"> </w:t>
      </w:r>
    </w:p>
    <w:p w14:paraId="73908036" w14:textId="04134E20" w:rsidR="00467831" w:rsidRPr="00331BCF" w:rsidRDefault="00467831" w:rsidP="00331BCF">
      <w:pPr>
        <w:pStyle w:val="Zkladntext"/>
        <w:numPr>
          <w:ilvl w:val="0"/>
          <w:numId w:val="14"/>
        </w:numPr>
        <w:spacing w:after="60"/>
        <w:rPr>
          <w:rFonts w:ascii="Tahoma" w:hAnsi="Tahoma" w:cs="Tahoma"/>
          <w:sz w:val="22"/>
          <w:szCs w:val="22"/>
        </w:rPr>
      </w:pPr>
    </w:p>
    <w:p w14:paraId="33DF4E31" w14:textId="73789246" w:rsidR="00467831" w:rsidRDefault="00467831" w:rsidP="00331BCF">
      <w:pPr>
        <w:pStyle w:val="Zkladntext"/>
        <w:spacing w:after="60"/>
        <w:ind w:left="645"/>
        <w:rPr>
          <w:sz w:val="22"/>
          <w:szCs w:val="22"/>
        </w:rPr>
      </w:pPr>
      <w:r w:rsidRPr="00331BCF">
        <w:rPr>
          <w:rFonts w:ascii="Tahoma" w:hAnsi="Tahoma" w:cs="Tahoma"/>
          <w:sz w:val="22"/>
          <w:szCs w:val="22"/>
        </w:rPr>
        <w:t xml:space="preserve">V případě nemožnosti dodávek léčivých přípravků dle přílohy č. 1 této smlouvy z důvodů </w:t>
      </w:r>
      <w:r w:rsidRPr="00331BCF">
        <w:rPr>
          <w:rFonts w:ascii="Tahoma" w:hAnsi="Tahoma" w:cs="Tahoma"/>
          <w:b/>
          <w:bCs/>
          <w:sz w:val="22"/>
          <w:szCs w:val="22"/>
        </w:rPr>
        <w:t>stahování léčivých přípravků</w:t>
      </w:r>
      <w:r w:rsidRPr="00331BCF">
        <w:rPr>
          <w:rFonts w:ascii="Tahoma" w:hAnsi="Tahoma" w:cs="Tahoma"/>
          <w:sz w:val="22"/>
          <w:szCs w:val="22"/>
        </w:rPr>
        <w:t xml:space="preserve"> z trhu na základě doloženého rozhodnutí Státního ústavu pro kontrolu léčiv (dále jen „SÚKL"), nebo z důvodu výpadku dodávek či omezení výroby zboží označeného SÚKL příznakem „</w:t>
      </w:r>
      <w:r w:rsidRPr="00331BCF">
        <w:rPr>
          <w:rFonts w:ascii="Tahoma" w:hAnsi="Tahoma" w:cs="Tahoma"/>
          <w:b/>
          <w:bCs/>
          <w:sz w:val="22"/>
          <w:szCs w:val="22"/>
        </w:rPr>
        <w:t>omezená dostupnost</w:t>
      </w:r>
      <w:r w:rsidRPr="00331BCF">
        <w:rPr>
          <w:rFonts w:ascii="Tahoma" w:hAnsi="Tahoma" w:cs="Tahoma"/>
          <w:sz w:val="22"/>
          <w:szCs w:val="22"/>
        </w:rPr>
        <w:t>“ dle § 33b zákona č. 378/2007 Sb., o léčivech a o změnách některých souvisejících zákonů (zákon o léčivech), ve znění pozdějších předpisů, nevznikne kupujícímu v těchto případech nárok na úhradu rozdílu v ceně dle věty třetí tohoto písmena. Prodávající je povinen doložit kupujícímu podklady prokazující výše uvedené důvody nejpozději do 48 hodin od uplynutí termínu pro dodání zboží dle této smlouvy, nedohodnou-li se smluvní strany jinak.</w:t>
      </w:r>
    </w:p>
    <w:p w14:paraId="05FEE20F" w14:textId="77777777" w:rsidR="00C97704" w:rsidRPr="0071697A" w:rsidRDefault="00C97704" w:rsidP="005709EE">
      <w:pPr>
        <w:pStyle w:val="Zkladntext"/>
        <w:tabs>
          <w:tab w:val="clear" w:pos="1418"/>
          <w:tab w:val="left" w:pos="284"/>
        </w:tabs>
        <w:spacing w:before="0" w:after="60"/>
        <w:rPr>
          <w:rFonts w:ascii="Tahoma" w:hAnsi="Tahoma" w:cs="Tahoma"/>
          <w:sz w:val="22"/>
          <w:szCs w:val="22"/>
        </w:rPr>
      </w:pPr>
    </w:p>
    <w:p w14:paraId="6215F9C9" w14:textId="61B47A5F" w:rsidR="004D77BE" w:rsidRPr="003F5F02" w:rsidRDefault="004D77BE" w:rsidP="004D77BE">
      <w:pPr>
        <w:pStyle w:val="Zkladntext"/>
        <w:tabs>
          <w:tab w:val="clear" w:pos="1418"/>
          <w:tab w:val="left" w:pos="284"/>
        </w:tabs>
        <w:spacing w:before="0" w:after="60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případě porušení povinností uvedených v tomto odstavci smlouvy, </w:t>
      </w:r>
      <w:r w:rsidRPr="004D77BE">
        <w:rPr>
          <w:rFonts w:ascii="Tahoma" w:hAnsi="Tahoma" w:cs="Tahoma"/>
          <w:sz w:val="22"/>
          <w:szCs w:val="22"/>
        </w:rPr>
        <w:t>vznikají kupujícímu nároky z odpovědnosti za vady dle ustanovení § 2099 a násl.</w:t>
      </w:r>
      <w:r>
        <w:rPr>
          <w:rFonts w:ascii="Tahoma" w:hAnsi="Tahoma" w:cs="Tahoma"/>
          <w:sz w:val="22"/>
          <w:szCs w:val="22"/>
        </w:rPr>
        <w:t xml:space="preserve"> občanského zákoníku.</w:t>
      </w:r>
    </w:p>
    <w:p w14:paraId="1B2DBC65" w14:textId="77777777" w:rsidR="009A11FC" w:rsidRPr="007675EF" w:rsidRDefault="009A11FC" w:rsidP="00E84932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>Kupující je povinen:</w:t>
      </w:r>
    </w:p>
    <w:p w14:paraId="37459742" w14:textId="77777777" w:rsidR="005B3E48" w:rsidRPr="007675EF" w:rsidRDefault="009A11FC" w:rsidP="00E84932">
      <w:pPr>
        <w:pStyle w:val="Zkladntext"/>
        <w:numPr>
          <w:ilvl w:val="0"/>
          <w:numId w:val="21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 xml:space="preserve">Poskytnout </w:t>
      </w:r>
      <w:r w:rsidR="00464E8E" w:rsidRPr="007675EF">
        <w:rPr>
          <w:rFonts w:ascii="Tahoma" w:hAnsi="Tahoma" w:cs="Tahoma"/>
          <w:sz w:val="22"/>
          <w:szCs w:val="22"/>
        </w:rPr>
        <w:t>prodávajícímu potřebnou součinnost při plnění jeho závazku.</w:t>
      </w:r>
    </w:p>
    <w:p w14:paraId="7751DEA4" w14:textId="051F2F43" w:rsidR="007928C2" w:rsidRPr="007675EF" w:rsidRDefault="009D5FD1" w:rsidP="00E84932">
      <w:pPr>
        <w:pStyle w:val="Zkladntext"/>
        <w:numPr>
          <w:ilvl w:val="0"/>
          <w:numId w:val="21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>P</w:t>
      </w:r>
      <w:r w:rsidR="007928C2" w:rsidRPr="007675EF">
        <w:rPr>
          <w:rFonts w:ascii="Tahoma" w:hAnsi="Tahoma" w:cs="Tahoma"/>
          <w:sz w:val="22"/>
          <w:szCs w:val="22"/>
        </w:rPr>
        <w:t xml:space="preserve">okud </w:t>
      </w:r>
      <w:r w:rsidR="00466780" w:rsidRPr="007675EF">
        <w:rPr>
          <w:rFonts w:ascii="Tahoma" w:hAnsi="Tahoma" w:cs="Tahoma"/>
          <w:sz w:val="22"/>
          <w:szCs w:val="22"/>
        </w:rPr>
        <w:t xml:space="preserve">nabídnuté </w:t>
      </w:r>
      <w:r w:rsidR="00EF4C6C" w:rsidRPr="007675EF">
        <w:rPr>
          <w:rFonts w:ascii="Tahoma" w:hAnsi="Tahoma" w:cs="Tahoma"/>
          <w:sz w:val="22"/>
          <w:szCs w:val="22"/>
        </w:rPr>
        <w:t>léčivé přípravky</w:t>
      </w:r>
      <w:r w:rsidRPr="007675EF">
        <w:rPr>
          <w:rFonts w:ascii="Tahoma" w:hAnsi="Tahoma" w:cs="Tahoma"/>
          <w:sz w:val="22"/>
          <w:szCs w:val="22"/>
        </w:rPr>
        <w:t xml:space="preserve"> </w:t>
      </w:r>
      <w:r w:rsidR="008D27E0" w:rsidRPr="007675EF">
        <w:rPr>
          <w:rFonts w:ascii="Tahoma" w:hAnsi="Tahoma" w:cs="Tahoma"/>
          <w:sz w:val="22"/>
          <w:szCs w:val="22"/>
        </w:rPr>
        <w:t>nem</w:t>
      </w:r>
      <w:r w:rsidR="002C6D3F" w:rsidRPr="007675EF">
        <w:rPr>
          <w:rFonts w:ascii="Tahoma" w:hAnsi="Tahoma" w:cs="Tahoma"/>
          <w:sz w:val="22"/>
          <w:szCs w:val="22"/>
        </w:rPr>
        <w:t>ají</w:t>
      </w:r>
      <w:r w:rsidR="008D27E0" w:rsidRPr="007675EF">
        <w:rPr>
          <w:rFonts w:ascii="Tahoma" w:hAnsi="Tahoma" w:cs="Tahoma"/>
          <w:sz w:val="22"/>
          <w:szCs w:val="22"/>
        </w:rPr>
        <w:t xml:space="preserve"> zjevné vady </w:t>
      </w:r>
      <w:r w:rsidR="00527222" w:rsidRPr="007675EF">
        <w:rPr>
          <w:rFonts w:ascii="Tahoma" w:hAnsi="Tahoma" w:cs="Tahoma"/>
          <w:sz w:val="22"/>
          <w:szCs w:val="22"/>
        </w:rPr>
        <w:t>a</w:t>
      </w:r>
      <w:r w:rsidRPr="007675EF">
        <w:rPr>
          <w:rFonts w:ascii="Tahoma" w:hAnsi="Tahoma" w:cs="Tahoma"/>
          <w:sz w:val="22"/>
          <w:szCs w:val="22"/>
        </w:rPr>
        <w:t xml:space="preserve"> </w:t>
      </w:r>
      <w:r w:rsidR="00527222" w:rsidRPr="007675EF">
        <w:rPr>
          <w:rFonts w:ascii="Tahoma" w:hAnsi="Tahoma" w:cs="Tahoma"/>
          <w:sz w:val="22"/>
          <w:szCs w:val="22"/>
        </w:rPr>
        <w:t>splňuj</w:t>
      </w:r>
      <w:r w:rsidR="002C6D3F" w:rsidRPr="007675EF">
        <w:rPr>
          <w:rFonts w:ascii="Tahoma" w:hAnsi="Tahoma" w:cs="Tahoma"/>
          <w:sz w:val="22"/>
          <w:szCs w:val="22"/>
        </w:rPr>
        <w:t>í</w:t>
      </w:r>
      <w:r w:rsidR="005B3E48" w:rsidRPr="007675EF">
        <w:rPr>
          <w:rFonts w:ascii="Tahoma" w:hAnsi="Tahoma" w:cs="Tahoma"/>
          <w:sz w:val="22"/>
          <w:szCs w:val="22"/>
        </w:rPr>
        <w:t xml:space="preserve"> </w:t>
      </w:r>
      <w:r w:rsidR="00527222" w:rsidRPr="007675EF">
        <w:rPr>
          <w:rFonts w:ascii="Tahoma" w:hAnsi="Tahoma" w:cs="Tahoma"/>
          <w:sz w:val="22"/>
          <w:szCs w:val="22"/>
        </w:rPr>
        <w:t xml:space="preserve">požadavky stanovené touto smlouvou, </w:t>
      </w:r>
      <w:r w:rsidR="00EF4C6C" w:rsidRPr="007675EF">
        <w:rPr>
          <w:rFonts w:ascii="Tahoma" w:hAnsi="Tahoma" w:cs="Tahoma"/>
          <w:sz w:val="22"/>
          <w:szCs w:val="22"/>
        </w:rPr>
        <w:t>léčivé přípravky</w:t>
      </w:r>
      <w:r w:rsidR="00527222" w:rsidRPr="007675EF">
        <w:rPr>
          <w:rFonts w:ascii="Tahoma" w:hAnsi="Tahoma" w:cs="Tahoma"/>
          <w:sz w:val="22"/>
          <w:szCs w:val="22"/>
        </w:rPr>
        <w:t xml:space="preserve"> převzít.</w:t>
      </w:r>
    </w:p>
    <w:p w14:paraId="10DCE40C" w14:textId="53E03423" w:rsidR="00745C97" w:rsidRDefault="00B85CF6" w:rsidP="007675EF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 xml:space="preserve">Prodávající je povinen při plnění </w:t>
      </w:r>
      <w:r w:rsidR="004B7A73" w:rsidRPr="007675EF">
        <w:rPr>
          <w:rFonts w:ascii="Tahoma" w:hAnsi="Tahoma" w:cs="Tahoma"/>
          <w:sz w:val="22"/>
          <w:szCs w:val="22"/>
        </w:rPr>
        <w:t xml:space="preserve">této </w:t>
      </w:r>
      <w:r w:rsidR="00567FC3" w:rsidRPr="007675EF">
        <w:rPr>
          <w:rFonts w:ascii="Tahoma" w:hAnsi="Tahoma" w:cs="Tahoma"/>
          <w:sz w:val="22"/>
          <w:szCs w:val="22"/>
        </w:rPr>
        <w:t xml:space="preserve">smlouvy </w:t>
      </w:r>
      <w:r w:rsidR="004B7A73" w:rsidRPr="007675EF">
        <w:rPr>
          <w:rFonts w:ascii="Tahoma" w:hAnsi="Tahoma" w:cs="Tahoma"/>
          <w:sz w:val="22"/>
          <w:szCs w:val="22"/>
        </w:rPr>
        <w:t xml:space="preserve">dbát </w:t>
      </w:r>
      <w:r w:rsidRPr="007675EF">
        <w:rPr>
          <w:rFonts w:ascii="Tahoma" w:hAnsi="Tahoma" w:cs="Tahoma"/>
          <w:sz w:val="22"/>
          <w:szCs w:val="22"/>
        </w:rPr>
        <w:t xml:space="preserve">na ochranu životního prostředí </w:t>
      </w:r>
      <w:r w:rsidR="00665E0F" w:rsidRPr="007675EF">
        <w:rPr>
          <w:rFonts w:ascii="Tahoma" w:hAnsi="Tahoma" w:cs="Tahoma"/>
          <w:sz w:val="22"/>
          <w:szCs w:val="22"/>
        </w:rPr>
        <w:br/>
      </w:r>
      <w:r w:rsidRPr="007675EF">
        <w:rPr>
          <w:rFonts w:ascii="Tahoma" w:hAnsi="Tahoma" w:cs="Tahoma"/>
          <w:sz w:val="22"/>
          <w:szCs w:val="22"/>
        </w:rPr>
        <w:t xml:space="preserve">a dodržovat platné technické, bezpečnostní, zdravotní, hygienické a jiné předpisy, včetně předpisů týkajících se ochrany životního prostředí. </w:t>
      </w:r>
    </w:p>
    <w:p w14:paraId="10652312" w14:textId="77777777" w:rsidR="00467831" w:rsidRDefault="00467831" w:rsidP="00467831">
      <w:pPr>
        <w:pStyle w:val="Zkladntext"/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</w:p>
    <w:p w14:paraId="3E21EF88" w14:textId="77777777" w:rsidR="00467831" w:rsidRPr="007675EF" w:rsidRDefault="00467831" w:rsidP="00331BCF">
      <w:pPr>
        <w:pStyle w:val="Zkladntext"/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</w:p>
    <w:p w14:paraId="5E65C793" w14:textId="53A724DF" w:rsidR="007257F0" w:rsidRPr="006E3853" w:rsidRDefault="007257F0" w:rsidP="00FB3B6E">
      <w:pPr>
        <w:tabs>
          <w:tab w:val="left" w:pos="357"/>
          <w:tab w:val="left" w:pos="540"/>
          <w:tab w:val="left" w:pos="1980"/>
          <w:tab w:val="left" w:pos="7380"/>
        </w:tabs>
        <w:spacing w:before="24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I.</w:t>
      </w:r>
    </w:p>
    <w:p w14:paraId="01A6341D" w14:textId="254270AC" w:rsidR="007257F0" w:rsidRPr="006E3853" w:rsidRDefault="007257F0" w:rsidP="007257F0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Požadavek kupujícího na dodání léčivých přípravků</w:t>
      </w:r>
    </w:p>
    <w:p w14:paraId="48F53B45" w14:textId="094946F8" w:rsidR="00666131" w:rsidRDefault="007257F0" w:rsidP="005709EE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  <w:tab w:val="left" w:pos="8222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je povinen uplatnit vůči prodávajícímu požadavek na dodání léčivých přípr</w:t>
      </w:r>
      <w:r w:rsidR="005B3E48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vků</w:t>
      </w:r>
      <w:r w:rsidR="005B3E48">
        <w:rPr>
          <w:rFonts w:ascii="Tahoma" w:hAnsi="Tahoma" w:cs="Tahoma"/>
          <w:sz w:val="22"/>
          <w:szCs w:val="22"/>
        </w:rPr>
        <w:t xml:space="preserve"> (dále jen „požadavek“), </w:t>
      </w:r>
      <w:r w:rsidR="005B3E48" w:rsidRPr="0071697A">
        <w:rPr>
          <w:rFonts w:ascii="Tahoma" w:hAnsi="Tahoma" w:cs="Tahoma"/>
          <w:sz w:val="22"/>
          <w:szCs w:val="22"/>
        </w:rPr>
        <w:t xml:space="preserve">a to </w:t>
      </w:r>
      <w:r w:rsidR="008E78A9">
        <w:rPr>
          <w:rFonts w:ascii="Tahoma" w:hAnsi="Tahoma" w:cs="Tahoma"/>
          <w:sz w:val="22"/>
          <w:szCs w:val="22"/>
        </w:rPr>
        <w:t xml:space="preserve">v pracovní dny </w:t>
      </w:r>
      <w:r w:rsidR="00D17461">
        <w:rPr>
          <w:rFonts w:ascii="Tahoma" w:hAnsi="Tahoma" w:cs="Tahoma"/>
          <w:sz w:val="22"/>
          <w:szCs w:val="22"/>
        </w:rPr>
        <w:t>v provozní době</w:t>
      </w:r>
      <w:r w:rsidR="00E77077">
        <w:rPr>
          <w:rFonts w:ascii="Tahoma" w:hAnsi="Tahoma" w:cs="Tahoma"/>
          <w:sz w:val="22"/>
          <w:szCs w:val="22"/>
        </w:rPr>
        <w:t xml:space="preserve"> </w:t>
      </w:r>
      <w:r w:rsidR="00D17461">
        <w:rPr>
          <w:rFonts w:ascii="Tahoma" w:hAnsi="Tahoma" w:cs="Tahoma"/>
          <w:sz w:val="22"/>
          <w:szCs w:val="22"/>
        </w:rPr>
        <w:t xml:space="preserve">od </w:t>
      </w:r>
      <w:r w:rsidR="00D17461" w:rsidRPr="00D17461">
        <w:rPr>
          <w:rFonts w:ascii="Tahoma" w:hAnsi="Tahoma" w:cs="Tahoma"/>
          <w:sz w:val="22"/>
          <w:szCs w:val="22"/>
        </w:rPr>
        <w:t xml:space="preserve">8:00 </w:t>
      </w:r>
      <w:r w:rsidR="00D17461">
        <w:rPr>
          <w:rFonts w:ascii="Tahoma" w:hAnsi="Tahoma" w:cs="Tahoma"/>
          <w:sz w:val="22"/>
          <w:szCs w:val="22"/>
        </w:rPr>
        <w:t>do</w:t>
      </w:r>
      <w:r w:rsidR="00D17461" w:rsidRPr="00D17461">
        <w:rPr>
          <w:rFonts w:ascii="Tahoma" w:hAnsi="Tahoma" w:cs="Tahoma"/>
          <w:sz w:val="22"/>
          <w:szCs w:val="22"/>
        </w:rPr>
        <w:t xml:space="preserve"> 15:00 hodin</w:t>
      </w:r>
      <w:r w:rsidR="00D17461">
        <w:rPr>
          <w:rFonts w:ascii="Tahoma" w:hAnsi="Tahoma" w:cs="Tahoma"/>
          <w:sz w:val="22"/>
          <w:szCs w:val="22"/>
        </w:rPr>
        <w:t xml:space="preserve"> </w:t>
      </w:r>
      <w:r w:rsidR="00AD6E38" w:rsidRPr="00AD6E38">
        <w:rPr>
          <w:rFonts w:ascii="Tahoma" w:hAnsi="Tahoma" w:cs="Tahoma"/>
          <w:sz w:val="22"/>
          <w:szCs w:val="22"/>
        </w:rPr>
        <w:t>prostřednictvím elektronické objednávky ze skladového</w:t>
      </w:r>
      <w:r w:rsidR="00AD6E38">
        <w:rPr>
          <w:rFonts w:ascii="Tahoma" w:hAnsi="Tahoma" w:cs="Tahoma"/>
          <w:sz w:val="22"/>
          <w:szCs w:val="22"/>
        </w:rPr>
        <w:t xml:space="preserve"> </w:t>
      </w:r>
      <w:r w:rsidR="00014F93">
        <w:rPr>
          <w:rFonts w:ascii="Tahoma" w:hAnsi="Tahoma" w:cs="Tahoma"/>
          <w:sz w:val="22"/>
          <w:szCs w:val="22"/>
        </w:rPr>
        <w:t xml:space="preserve">systému </w:t>
      </w:r>
      <w:r w:rsidR="00641E58" w:rsidRPr="0071697A">
        <w:rPr>
          <w:rFonts w:ascii="Tahoma" w:hAnsi="Tahoma" w:cs="Tahoma"/>
          <w:sz w:val="22"/>
          <w:szCs w:val="22"/>
        </w:rPr>
        <w:t>využív</w:t>
      </w:r>
      <w:r w:rsidR="00AD6E38">
        <w:rPr>
          <w:rFonts w:ascii="Tahoma" w:hAnsi="Tahoma" w:cs="Tahoma"/>
          <w:sz w:val="22"/>
          <w:szCs w:val="22"/>
        </w:rPr>
        <w:t>aného</w:t>
      </w:r>
      <w:r w:rsidR="00641E58" w:rsidRPr="0071697A">
        <w:rPr>
          <w:rFonts w:ascii="Tahoma" w:hAnsi="Tahoma" w:cs="Tahoma"/>
          <w:sz w:val="22"/>
          <w:szCs w:val="22"/>
        </w:rPr>
        <w:t xml:space="preserve"> kupující</w:t>
      </w:r>
      <w:r w:rsidR="00AD6E38">
        <w:rPr>
          <w:rFonts w:ascii="Tahoma" w:hAnsi="Tahoma" w:cs="Tahoma"/>
          <w:sz w:val="22"/>
          <w:szCs w:val="22"/>
        </w:rPr>
        <w:t xml:space="preserve">m, který je nastaven tak, že </w:t>
      </w:r>
      <w:r w:rsidR="0071697A">
        <w:rPr>
          <w:rFonts w:ascii="Tahoma" w:hAnsi="Tahoma" w:cs="Tahoma"/>
          <w:sz w:val="22"/>
          <w:szCs w:val="22"/>
        </w:rPr>
        <w:t>prodávající</w:t>
      </w:r>
      <w:r w:rsidR="00AD6E38">
        <w:rPr>
          <w:rFonts w:ascii="Tahoma" w:hAnsi="Tahoma" w:cs="Tahoma"/>
          <w:sz w:val="22"/>
          <w:szCs w:val="22"/>
        </w:rPr>
        <w:t>mu je umožněno př</w:t>
      </w:r>
      <w:r w:rsidR="00F94B8C">
        <w:rPr>
          <w:rFonts w:ascii="Tahoma" w:hAnsi="Tahoma" w:cs="Tahoma"/>
          <w:sz w:val="22"/>
          <w:szCs w:val="22"/>
        </w:rPr>
        <w:t>i</w:t>
      </w:r>
      <w:r w:rsidR="00AD6E38">
        <w:rPr>
          <w:rFonts w:ascii="Tahoma" w:hAnsi="Tahoma" w:cs="Tahoma"/>
          <w:sz w:val="22"/>
          <w:szCs w:val="22"/>
        </w:rPr>
        <w:t>jímání těchto elektronických objednávek</w:t>
      </w:r>
      <w:r w:rsidR="00E139E7">
        <w:rPr>
          <w:rFonts w:ascii="Tahoma" w:hAnsi="Tahoma" w:cs="Tahoma"/>
          <w:sz w:val="22"/>
          <w:szCs w:val="22"/>
        </w:rPr>
        <w:t>,</w:t>
      </w:r>
      <w:r w:rsidR="00641E58">
        <w:rPr>
          <w:rFonts w:ascii="Tahoma" w:hAnsi="Tahoma" w:cs="Tahoma"/>
          <w:sz w:val="22"/>
          <w:szCs w:val="22"/>
        </w:rPr>
        <w:t xml:space="preserve"> případně </w:t>
      </w:r>
      <w:r w:rsidR="005B3E48">
        <w:rPr>
          <w:rFonts w:ascii="Tahoma" w:hAnsi="Tahoma" w:cs="Tahoma"/>
          <w:sz w:val="22"/>
          <w:szCs w:val="22"/>
        </w:rPr>
        <w:t>e-mail</w:t>
      </w:r>
      <w:r w:rsidR="00641E58">
        <w:rPr>
          <w:rFonts w:ascii="Tahoma" w:hAnsi="Tahoma" w:cs="Tahoma"/>
          <w:sz w:val="22"/>
          <w:szCs w:val="22"/>
        </w:rPr>
        <w:t>em nebo</w:t>
      </w:r>
      <w:r w:rsidR="005B3E48">
        <w:rPr>
          <w:rFonts w:ascii="Tahoma" w:hAnsi="Tahoma" w:cs="Tahoma"/>
          <w:sz w:val="22"/>
          <w:szCs w:val="22"/>
        </w:rPr>
        <w:t xml:space="preserve"> telefonicky na kontakty prodávajícího uvedené v č</w:t>
      </w:r>
      <w:r w:rsidR="00576570">
        <w:rPr>
          <w:rFonts w:ascii="Tahoma" w:hAnsi="Tahoma" w:cs="Tahoma"/>
          <w:sz w:val="22"/>
          <w:szCs w:val="22"/>
        </w:rPr>
        <w:t>l</w:t>
      </w:r>
      <w:r w:rsidR="005B3E48">
        <w:rPr>
          <w:rFonts w:ascii="Tahoma" w:hAnsi="Tahoma" w:cs="Tahoma"/>
          <w:sz w:val="22"/>
          <w:szCs w:val="22"/>
        </w:rPr>
        <w:t>.</w:t>
      </w:r>
      <w:r w:rsidR="00576570">
        <w:rPr>
          <w:rFonts w:ascii="Tahoma" w:hAnsi="Tahoma" w:cs="Tahoma"/>
          <w:sz w:val="22"/>
          <w:szCs w:val="22"/>
        </w:rPr>
        <w:t xml:space="preserve"> I odst.</w:t>
      </w:r>
      <w:r w:rsidR="005B3E48">
        <w:rPr>
          <w:rFonts w:ascii="Tahoma" w:hAnsi="Tahoma" w:cs="Tahoma"/>
          <w:sz w:val="22"/>
          <w:szCs w:val="22"/>
        </w:rPr>
        <w:t xml:space="preserve"> </w:t>
      </w:r>
      <w:r w:rsidR="00E139E7">
        <w:rPr>
          <w:rFonts w:ascii="Tahoma" w:hAnsi="Tahoma" w:cs="Tahoma"/>
          <w:sz w:val="22"/>
          <w:szCs w:val="22"/>
        </w:rPr>
        <w:t>2</w:t>
      </w:r>
      <w:r w:rsidR="005B3E48">
        <w:rPr>
          <w:rFonts w:ascii="Tahoma" w:hAnsi="Tahoma" w:cs="Tahoma"/>
          <w:sz w:val="22"/>
          <w:szCs w:val="22"/>
        </w:rPr>
        <w:t xml:space="preserve"> této smlouvy</w:t>
      </w:r>
      <w:r w:rsidR="00641E58">
        <w:rPr>
          <w:rFonts w:ascii="Tahoma" w:hAnsi="Tahoma" w:cs="Tahoma"/>
          <w:sz w:val="22"/>
          <w:szCs w:val="22"/>
        </w:rPr>
        <w:t xml:space="preserve"> anebo </w:t>
      </w:r>
      <w:r w:rsidR="005B3E48">
        <w:rPr>
          <w:rFonts w:ascii="Tahoma" w:hAnsi="Tahoma" w:cs="Tahoma"/>
          <w:sz w:val="22"/>
          <w:szCs w:val="22"/>
        </w:rPr>
        <w:t>pís</w:t>
      </w:r>
      <w:r w:rsidR="00303EBC">
        <w:rPr>
          <w:rFonts w:ascii="Tahoma" w:hAnsi="Tahoma" w:cs="Tahoma"/>
          <w:sz w:val="22"/>
          <w:szCs w:val="22"/>
        </w:rPr>
        <w:t>e</w:t>
      </w:r>
      <w:r w:rsidR="005B3E48">
        <w:rPr>
          <w:rFonts w:ascii="Tahoma" w:hAnsi="Tahoma" w:cs="Tahoma"/>
          <w:sz w:val="22"/>
          <w:szCs w:val="22"/>
        </w:rPr>
        <w:t>mně na adresu sídla prodávajícího uvedenou v čl. I odst. 2 této smlouvy.</w:t>
      </w:r>
    </w:p>
    <w:p w14:paraId="7D71F984" w14:textId="363906DC" w:rsidR="00103F56" w:rsidRPr="00666131" w:rsidRDefault="00103F56" w:rsidP="005F1A19">
      <w:pPr>
        <w:pStyle w:val="Zkladntext"/>
        <w:tabs>
          <w:tab w:val="clear" w:pos="1418"/>
          <w:tab w:val="left" w:pos="0"/>
          <w:tab w:val="left" w:pos="900"/>
        </w:tabs>
        <w:spacing w:after="12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kdy kupující uplatní požadavek mimo provozní dobu, má se za to, že je uplatněn v následujícím pracovním dni.</w:t>
      </w:r>
    </w:p>
    <w:p w14:paraId="6029EA9D" w14:textId="06C45E4A" w:rsidR="007257F0" w:rsidRDefault="005B3E48" w:rsidP="00E84932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v požadavku specifikuje alespoň:</w:t>
      </w:r>
    </w:p>
    <w:p w14:paraId="2CFB998F" w14:textId="6094BE1C" w:rsidR="005B3E48" w:rsidRDefault="005B3E48" w:rsidP="00E84932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Druh požadovaných </w:t>
      </w:r>
      <w:r w:rsidR="007257F0">
        <w:rPr>
          <w:rFonts w:ascii="Tahoma" w:hAnsi="Tahoma" w:cs="Tahoma"/>
          <w:sz w:val="22"/>
          <w:szCs w:val="22"/>
        </w:rPr>
        <w:t>léčiv</w:t>
      </w:r>
      <w:r>
        <w:rPr>
          <w:rFonts w:ascii="Tahoma" w:hAnsi="Tahoma" w:cs="Tahoma"/>
          <w:sz w:val="22"/>
          <w:szCs w:val="22"/>
        </w:rPr>
        <w:t>ých</w:t>
      </w:r>
      <w:r w:rsidR="007257F0">
        <w:rPr>
          <w:rFonts w:ascii="Tahoma" w:hAnsi="Tahoma" w:cs="Tahoma"/>
          <w:sz w:val="22"/>
          <w:szCs w:val="22"/>
        </w:rPr>
        <w:t xml:space="preserve"> přípravk</w:t>
      </w:r>
      <w:r>
        <w:rPr>
          <w:rFonts w:ascii="Tahoma" w:hAnsi="Tahoma" w:cs="Tahoma"/>
          <w:sz w:val="22"/>
          <w:szCs w:val="22"/>
        </w:rPr>
        <w:t>ů.</w:t>
      </w:r>
    </w:p>
    <w:p w14:paraId="2E96C0CD" w14:textId="62BEE49A" w:rsidR="005B3E48" w:rsidRDefault="005B3E48" w:rsidP="00E84932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Množství požadovaných léčivých přípravků.</w:t>
      </w:r>
    </w:p>
    <w:p w14:paraId="053B8147" w14:textId="6D5F942C" w:rsidR="007257F0" w:rsidRPr="006E3853" w:rsidRDefault="005B3E48" w:rsidP="00E84932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Místo dodání léčivých přípravků, pokud je odlišné od místa plnění dle čl. V odst. 1 této smlouvy</w:t>
      </w:r>
      <w:r w:rsidR="007257F0" w:rsidRPr="006E3853">
        <w:rPr>
          <w:rFonts w:ascii="Tahoma" w:hAnsi="Tahoma" w:cs="Tahoma"/>
          <w:sz w:val="22"/>
          <w:szCs w:val="22"/>
        </w:rPr>
        <w:t>.</w:t>
      </w:r>
    </w:p>
    <w:p w14:paraId="4B1BBEA5" w14:textId="0AB91698" w:rsidR="00452C00" w:rsidRPr="00FB4FDE" w:rsidRDefault="00666131" w:rsidP="00FB4FDE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Prodávající </w:t>
      </w:r>
      <w:r w:rsidR="007257F0" w:rsidRPr="006E3853">
        <w:rPr>
          <w:rFonts w:ascii="Tahoma" w:hAnsi="Tahoma" w:cs="Tahoma"/>
          <w:sz w:val="22"/>
          <w:szCs w:val="22"/>
        </w:rPr>
        <w:t>je povinen</w:t>
      </w:r>
      <w:r>
        <w:rPr>
          <w:rFonts w:ascii="Tahoma" w:hAnsi="Tahoma" w:cs="Tahoma"/>
          <w:sz w:val="22"/>
          <w:szCs w:val="22"/>
        </w:rPr>
        <w:t xml:space="preserve"> informovat kupujícího o obdržení požadavku a jeho zpracování</w:t>
      </w:r>
      <w:r w:rsidR="002C6D3F">
        <w:rPr>
          <w:rFonts w:ascii="Tahoma" w:hAnsi="Tahoma" w:cs="Tahoma"/>
          <w:sz w:val="22"/>
          <w:szCs w:val="22"/>
        </w:rPr>
        <w:t>.</w:t>
      </w:r>
    </w:p>
    <w:p w14:paraId="026DA300" w14:textId="6C49922F" w:rsidR="00066D69" w:rsidRPr="006E3853" w:rsidRDefault="00066D69" w:rsidP="00FB3B6E">
      <w:pPr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3F5F02">
        <w:rPr>
          <w:rFonts w:ascii="Tahoma" w:hAnsi="Tahoma" w:cs="Tahoma"/>
          <w:b/>
          <w:sz w:val="22"/>
          <w:szCs w:val="22"/>
        </w:rPr>
        <w:t>I</w:t>
      </w:r>
      <w:r w:rsidR="00587A33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I.</w:t>
      </w:r>
    </w:p>
    <w:p w14:paraId="4312EF6C" w14:textId="6422A742" w:rsidR="00066D69" w:rsidRPr="006E3853" w:rsidRDefault="00885EC0" w:rsidP="00053B3F">
      <w:pPr>
        <w:pStyle w:val="Zkladntext2"/>
        <w:tabs>
          <w:tab w:val="left" w:pos="0"/>
          <w:tab w:val="left" w:pos="360"/>
        </w:tabs>
        <w:spacing w:after="240"/>
        <w:ind w:left="362" w:hanging="181"/>
        <w:jc w:val="center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 xml:space="preserve">Převod 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vlastnického práva a </w:t>
      </w:r>
      <w:r w:rsidRPr="006E3853">
        <w:rPr>
          <w:rFonts w:ascii="Tahoma" w:hAnsi="Tahoma" w:cs="Tahoma"/>
          <w:caps w:val="0"/>
          <w:sz w:val="22"/>
          <w:szCs w:val="22"/>
        </w:rPr>
        <w:t>nebezpečí škody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 na </w:t>
      </w:r>
      <w:r w:rsidR="00EF4C6C">
        <w:rPr>
          <w:rFonts w:ascii="Tahoma" w:hAnsi="Tahoma" w:cs="Tahoma"/>
          <w:caps w:val="0"/>
          <w:sz w:val="22"/>
          <w:szCs w:val="22"/>
        </w:rPr>
        <w:t>léčiv</w:t>
      </w:r>
      <w:r w:rsidR="00666131">
        <w:rPr>
          <w:rFonts w:ascii="Tahoma" w:hAnsi="Tahoma" w:cs="Tahoma"/>
          <w:caps w:val="0"/>
          <w:sz w:val="22"/>
          <w:szCs w:val="22"/>
        </w:rPr>
        <w:t>ých</w:t>
      </w:r>
      <w:r w:rsidR="00EF4C6C">
        <w:rPr>
          <w:rFonts w:ascii="Tahoma" w:hAnsi="Tahoma" w:cs="Tahoma"/>
          <w:caps w:val="0"/>
          <w:sz w:val="22"/>
          <w:szCs w:val="22"/>
        </w:rPr>
        <w:t xml:space="preserve"> příprav</w:t>
      </w:r>
      <w:r w:rsidR="00666131">
        <w:rPr>
          <w:rFonts w:ascii="Tahoma" w:hAnsi="Tahoma" w:cs="Tahoma"/>
          <w:caps w:val="0"/>
          <w:sz w:val="22"/>
          <w:szCs w:val="22"/>
        </w:rPr>
        <w:t>cích</w:t>
      </w:r>
    </w:p>
    <w:p w14:paraId="4877D375" w14:textId="6D1CD187" w:rsidR="00066D69" w:rsidRPr="006E3853" w:rsidRDefault="00066D69" w:rsidP="00053B3F">
      <w:pPr>
        <w:pStyle w:val="Import14"/>
        <w:spacing w:before="120"/>
        <w:ind w:firstLine="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Kupující nabývá vlastnické právo k </w:t>
      </w:r>
      <w:r w:rsidR="00EF4C6C">
        <w:rPr>
          <w:rFonts w:ascii="Tahoma" w:hAnsi="Tahoma" w:cs="Tahoma"/>
          <w:sz w:val="22"/>
          <w:szCs w:val="22"/>
        </w:rPr>
        <w:t>léčiv</w:t>
      </w:r>
      <w:r w:rsidR="00666131">
        <w:rPr>
          <w:rFonts w:ascii="Tahoma" w:hAnsi="Tahoma" w:cs="Tahoma"/>
          <w:sz w:val="22"/>
          <w:szCs w:val="22"/>
        </w:rPr>
        <w:t>ým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666131">
        <w:rPr>
          <w:rFonts w:ascii="Tahoma" w:hAnsi="Tahoma" w:cs="Tahoma"/>
          <w:sz w:val="22"/>
          <w:szCs w:val="22"/>
        </w:rPr>
        <w:t>ům</w:t>
      </w:r>
      <w:r w:rsidRPr="006E3853">
        <w:rPr>
          <w:rFonts w:ascii="Tahoma" w:hAnsi="Tahoma" w:cs="Tahoma"/>
          <w:sz w:val="22"/>
          <w:szCs w:val="22"/>
        </w:rPr>
        <w:t xml:space="preserve"> j</w:t>
      </w:r>
      <w:r w:rsidR="00666131">
        <w:rPr>
          <w:rFonts w:ascii="Tahoma" w:hAnsi="Tahoma" w:cs="Tahoma"/>
          <w:sz w:val="22"/>
          <w:szCs w:val="22"/>
        </w:rPr>
        <w:t>ejich</w:t>
      </w:r>
      <w:r w:rsidRPr="006E3853">
        <w:rPr>
          <w:rFonts w:ascii="Tahoma" w:hAnsi="Tahoma" w:cs="Tahoma"/>
          <w:sz w:val="22"/>
          <w:szCs w:val="22"/>
        </w:rPr>
        <w:t xml:space="preserve"> převzetím</w:t>
      </w:r>
      <w:r w:rsidR="00C961F2" w:rsidRPr="006E3853">
        <w:rPr>
          <w:rFonts w:ascii="Tahoma" w:hAnsi="Tahoma" w:cs="Tahoma"/>
          <w:sz w:val="22"/>
          <w:szCs w:val="22"/>
        </w:rPr>
        <w:t xml:space="preserve"> kupujícím</w:t>
      </w:r>
      <w:r w:rsidRPr="006E3853">
        <w:rPr>
          <w:rFonts w:ascii="Tahoma" w:hAnsi="Tahoma" w:cs="Tahoma"/>
          <w:sz w:val="22"/>
          <w:szCs w:val="22"/>
        </w:rPr>
        <w:t xml:space="preserve"> v místě plnění</w:t>
      </w:r>
      <w:r w:rsidR="00C961F2" w:rsidRPr="006E3853">
        <w:rPr>
          <w:rFonts w:ascii="Tahoma" w:hAnsi="Tahoma" w:cs="Tahoma"/>
          <w:sz w:val="22"/>
          <w:szCs w:val="22"/>
        </w:rPr>
        <w:t xml:space="preserve">; </w:t>
      </w:r>
      <w:r w:rsidRPr="006E3853">
        <w:rPr>
          <w:rFonts w:ascii="Tahoma" w:hAnsi="Tahoma" w:cs="Tahoma"/>
          <w:sz w:val="22"/>
          <w:szCs w:val="22"/>
        </w:rPr>
        <w:t xml:space="preserve">v témže okamžiku přechází na kupujícího nebezpečí škody na </w:t>
      </w:r>
      <w:r w:rsidR="00EF4C6C">
        <w:rPr>
          <w:rFonts w:ascii="Tahoma" w:hAnsi="Tahoma" w:cs="Tahoma"/>
          <w:sz w:val="22"/>
          <w:szCs w:val="22"/>
        </w:rPr>
        <w:t>léčiv</w:t>
      </w:r>
      <w:r w:rsidR="00666131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</w:t>
      </w:r>
      <w:r w:rsidR="00666131">
        <w:rPr>
          <w:rFonts w:ascii="Tahoma" w:hAnsi="Tahoma" w:cs="Tahoma"/>
          <w:sz w:val="22"/>
          <w:szCs w:val="22"/>
        </w:rPr>
        <w:t>cích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0FFBF89E" w14:textId="77777777" w:rsidR="00E567B4" w:rsidRDefault="00E567B4" w:rsidP="00A261B7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</w:p>
    <w:p w14:paraId="446845AA" w14:textId="268323AA" w:rsidR="00066D69" w:rsidRPr="006E3853" w:rsidRDefault="003C3AEF" w:rsidP="00A261B7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3F5F02">
        <w:rPr>
          <w:rFonts w:ascii="Tahoma" w:hAnsi="Tahoma" w:cs="Tahoma"/>
          <w:b/>
          <w:sz w:val="22"/>
          <w:szCs w:val="22"/>
        </w:rPr>
        <w:t>X</w:t>
      </w:r>
      <w:r w:rsidR="00066D69" w:rsidRPr="006E3853">
        <w:rPr>
          <w:rFonts w:ascii="Tahoma" w:hAnsi="Tahoma" w:cs="Tahoma"/>
          <w:b/>
          <w:sz w:val="22"/>
          <w:szCs w:val="22"/>
        </w:rPr>
        <w:t>.</w:t>
      </w:r>
    </w:p>
    <w:p w14:paraId="6F455516" w14:textId="1E218C53" w:rsidR="00066D69" w:rsidRPr="006E3853" w:rsidRDefault="00066D69" w:rsidP="00AF2CBA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 xml:space="preserve">Předání a převzetí </w:t>
      </w:r>
      <w:r w:rsidR="00EF4C6C">
        <w:rPr>
          <w:rFonts w:ascii="Tahoma" w:hAnsi="Tahoma" w:cs="Tahoma"/>
          <w:caps w:val="0"/>
          <w:sz w:val="22"/>
          <w:szCs w:val="22"/>
        </w:rPr>
        <w:t>léčiv</w:t>
      </w:r>
      <w:r w:rsidR="00666131">
        <w:rPr>
          <w:rFonts w:ascii="Tahoma" w:hAnsi="Tahoma" w:cs="Tahoma"/>
          <w:caps w:val="0"/>
          <w:sz w:val="22"/>
          <w:szCs w:val="22"/>
        </w:rPr>
        <w:t>ých</w:t>
      </w:r>
      <w:r w:rsidR="00EF4C6C">
        <w:rPr>
          <w:rFonts w:ascii="Tahoma" w:hAnsi="Tahoma" w:cs="Tahoma"/>
          <w:caps w:val="0"/>
          <w:sz w:val="22"/>
          <w:szCs w:val="22"/>
        </w:rPr>
        <w:t xml:space="preserve"> příprav</w:t>
      </w:r>
      <w:r w:rsidR="00666131">
        <w:rPr>
          <w:rFonts w:ascii="Tahoma" w:hAnsi="Tahoma" w:cs="Tahoma"/>
          <w:caps w:val="0"/>
          <w:sz w:val="22"/>
          <w:szCs w:val="22"/>
        </w:rPr>
        <w:t>ků</w:t>
      </w:r>
    </w:p>
    <w:p w14:paraId="51DE0E06" w14:textId="031A3452" w:rsidR="00066D69" w:rsidRPr="006E3853" w:rsidRDefault="00EF4C6C" w:rsidP="00E84932">
      <w:pPr>
        <w:numPr>
          <w:ilvl w:val="0"/>
          <w:numId w:val="7"/>
        </w:numPr>
        <w:tabs>
          <w:tab w:val="left" w:pos="426"/>
        </w:tabs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Léčivé přípravky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8841DA" w:rsidRPr="006E3853">
        <w:rPr>
          <w:rFonts w:ascii="Tahoma" w:hAnsi="Tahoma" w:cs="Tahoma"/>
          <w:sz w:val="22"/>
          <w:szCs w:val="22"/>
        </w:rPr>
        <w:t>se považuj</w:t>
      </w:r>
      <w:r w:rsidR="00666131">
        <w:rPr>
          <w:rFonts w:ascii="Tahoma" w:hAnsi="Tahoma" w:cs="Tahoma"/>
          <w:sz w:val="22"/>
          <w:szCs w:val="22"/>
        </w:rPr>
        <w:t>í</w:t>
      </w:r>
      <w:r w:rsidR="008841DA" w:rsidRPr="006E3853">
        <w:rPr>
          <w:rFonts w:ascii="Tahoma" w:hAnsi="Tahoma" w:cs="Tahoma"/>
          <w:sz w:val="22"/>
          <w:szCs w:val="22"/>
        </w:rPr>
        <w:t xml:space="preserve"> za </w:t>
      </w:r>
      <w:r w:rsidR="008C5452" w:rsidRPr="006E3853">
        <w:rPr>
          <w:rFonts w:ascii="Tahoma" w:hAnsi="Tahoma" w:cs="Tahoma"/>
          <w:sz w:val="22"/>
          <w:szCs w:val="22"/>
        </w:rPr>
        <w:t>odevzdané kupujícímu j</w:t>
      </w:r>
      <w:r w:rsidR="00666131">
        <w:rPr>
          <w:rFonts w:ascii="Tahoma" w:hAnsi="Tahoma" w:cs="Tahoma"/>
          <w:sz w:val="22"/>
          <w:szCs w:val="22"/>
        </w:rPr>
        <w:t xml:space="preserve">ejich </w:t>
      </w:r>
      <w:r w:rsidR="00066D69" w:rsidRPr="006E3853">
        <w:rPr>
          <w:rFonts w:ascii="Tahoma" w:hAnsi="Tahoma" w:cs="Tahoma"/>
          <w:sz w:val="22"/>
          <w:szCs w:val="22"/>
        </w:rPr>
        <w:t>převzetí</w:t>
      </w:r>
      <w:r w:rsidR="008841DA" w:rsidRPr="006E3853">
        <w:rPr>
          <w:rFonts w:ascii="Tahoma" w:hAnsi="Tahoma" w:cs="Tahoma"/>
          <w:sz w:val="22"/>
          <w:szCs w:val="22"/>
        </w:rPr>
        <w:t>m</w:t>
      </w:r>
      <w:r w:rsidR="00066D69" w:rsidRPr="006E3853">
        <w:rPr>
          <w:rFonts w:ascii="Tahoma" w:hAnsi="Tahoma" w:cs="Tahoma"/>
          <w:sz w:val="22"/>
          <w:szCs w:val="22"/>
        </w:rPr>
        <w:t xml:space="preserve"> kupujícím </w:t>
      </w:r>
      <w:r w:rsidR="00E967C5" w:rsidRPr="006E3853">
        <w:rPr>
          <w:rFonts w:ascii="Tahoma" w:hAnsi="Tahoma" w:cs="Tahoma"/>
          <w:sz w:val="22"/>
          <w:szCs w:val="22"/>
        </w:rPr>
        <w:t xml:space="preserve">v místě plnění dle </w:t>
      </w:r>
      <w:r w:rsidR="00066D69" w:rsidRPr="006E3853">
        <w:rPr>
          <w:rFonts w:ascii="Tahoma" w:hAnsi="Tahoma" w:cs="Tahoma"/>
          <w:sz w:val="22"/>
          <w:szCs w:val="22"/>
        </w:rPr>
        <w:t>této smlouvy.</w:t>
      </w:r>
    </w:p>
    <w:p w14:paraId="4ECCDEB6" w14:textId="57CEA1CB" w:rsidR="00066D69" w:rsidRPr="006E3853" w:rsidRDefault="00066D69" w:rsidP="00E84932">
      <w:pPr>
        <w:numPr>
          <w:ilvl w:val="0"/>
          <w:numId w:val="7"/>
        </w:numPr>
        <w:tabs>
          <w:tab w:val="left" w:pos="426"/>
        </w:tabs>
        <w:spacing w:before="120" w:after="6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Kupující při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574AA6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574AA6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provede kontrolu:</w:t>
      </w:r>
    </w:p>
    <w:p w14:paraId="2488C07D" w14:textId="24B5A36C" w:rsidR="00066D69" w:rsidRPr="009010FB" w:rsidRDefault="00AD6E38" w:rsidP="00E84932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9010FB">
        <w:rPr>
          <w:rFonts w:ascii="Tahoma" w:hAnsi="Tahoma" w:cs="Tahoma"/>
          <w:sz w:val="22"/>
          <w:szCs w:val="22"/>
        </w:rPr>
        <w:t xml:space="preserve">počtu </w:t>
      </w:r>
      <w:r w:rsidR="00066D69" w:rsidRPr="009010FB">
        <w:rPr>
          <w:rFonts w:ascii="Tahoma" w:hAnsi="Tahoma" w:cs="Tahoma"/>
          <w:sz w:val="22"/>
          <w:szCs w:val="22"/>
        </w:rPr>
        <w:t>dodan</w:t>
      </w:r>
      <w:r w:rsidRPr="009010FB">
        <w:rPr>
          <w:rFonts w:ascii="Tahoma" w:hAnsi="Tahoma" w:cs="Tahoma"/>
          <w:sz w:val="22"/>
          <w:szCs w:val="22"/>
        </w:rPr>
        <w:t>ých</w:t>
      </w:r>
      <w:r w:rsidR="00066D69" w:rsidRPr="009010FB">
        <w:rPr>
          <w:rFonts w:ascii="Tahoma" w:hAnsi="Tahoma" w:cs="Tahoma"/>
          <w:sz w:val="22"/>
          <w:szCs w:val="22"/>
        </w:rPr>
        <w:t xml:space="preserve"> </w:t>
      </w:r>
      <w:r w:rsidR="00574AA6" w:rsidRPr="009010FB">
        <w:rPr>
          <w:rFonts w:ascii="Tahoma" w:hAnsi="Tahoma" w:cs="Tahoma"/>
          <w:sz w:val="22"/>
          <w:szCs w:val="22"/>
        </w:rPr>
        <w:t xml:space="preserve">transportních obalů </w:t>
      </w:r>
      <w:r w:rsidR="00EF4C6C" w:rsidRPr="009010FB">
        <w:rPr>
          <w:rFonts w:ascii="Tahoma" w:hAnsi="Tahoma" w:cs="Tahoma"/>
          <w:sz w:val="22"/>
          <w:szCs w:val="22"/>
        </w:rPr>
        <w:t>léčiv</w:t>
      </w:r>
      <w:r w:rsidR="00666131" w:rsidRPr="009010FB">
        <w:rPr>
          <w:rFonts w:ascii="Tahoma" w:hAnsi="Tahoma" w:cs="Tahoma"/>
          <w:sz w:val="22"/>
          <w:szCs w:val="22"/>
        </w:rPr>
        <w:t>ých</w:t>
      </w:r>
      <w:r w:rsidR="00EF4C6C" w:rsidRPr="009010FB">
        <w:rPr>
          <w:rFonts w:ascii="Tahoma" w:hAnsi="Tahoma" w:cs="Tahoma"/>
          <w:sz w:val="22"/>
          <w:szCs w:val="22"/>
        </w:rPr>
        <w:t xml:space="preserve"> přípravk</w:t>
      </w:r>
      <w:r w:rsidR="00666131" w:rsidRPr="009010FB">
        <w:rPr>
          <w:rFonts w:ascii="Tahoma" w:hAnsi="Tahoma" w:cs="Tahoma"/>
          <w:sz w:val="22"/>
          <w:szCs w:val="22"/>
        </w:rPr>
        <w:t>ů</w:t>
      </w:r>
      <w:r w:rsidR="00066D69" w:rsidRPr="009010FB">
        <w:rPr>
          <w:rFonts w:ascii="Tahoma" w:hAnsi="Tahoma" w:cs="Tahoma"/>
          <w:sz w:val="22"/>
          <w:szCs w:val="22"/>
        </w:rPr>
        <w:t>,</w:t>
      </w:r>
    </w:p>
    <w:p w14:paraId="1BACA296" w14:textId="5D3FC773" w:rsidR="00066D69" w:rsidRPr="005A0675" w:rsidRDefault="00066D69" w:rsidP="00E84932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zda nedošlo k poškození </w:t>
      </w:r>
      <w:r w:rsidR="005A0675">
        <w:rPr>
          <w:rFonts w:ascii="Tahoma" w:hAnsi="Tahoma" w:cs="Tahoma"/>
          <w:sz w:val="22"/>
          <w:szCs w:val="22"/>
        </w:rPr>
        <w:t xml:space="preserve">či porušení transportních obalů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při přepravě</w:t>
      </w:r>
      <w:r w:rsidR="005A0675">
        <w:rPr>
          <w:rFonts w:ascii="Tahoma" w:hAnsi="Tahoma" w:cs="Tahoma"/>
          <w:sz w:val="22"/>
          <w:szCs w:val="22"/>
        </w:rPr>
        <w:t xml:space="preserve"> (příp. k poškození léčivých přípravků samotných),</w:t>
      </w:r>
    </w:p>
    <w:p w14:paraId="2F5BE8B0" w14:textId="61BB03D3" w:rsidR="00B04A18" w:rsidRPr="00AD6E38" w:rsidRDefault="00AD6E38" w:rsidP="00E84932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dodaný druh a množství léčivých přípravků a </w:t>
      </w:r>
      <w:r w:rsidR="00B04A18">
        <w:rPr>
          <w:rFonts w:ascii="Tahoma" w:hAnsi="Tahoma" w:cs="Tahoma"/>
          <w:sz w:val="22"/>
          <w:szCs w:val="22"/>
        </w:rPr>
        <w:t xml:space="preserve">datum </w:t>
      </w:r>
      <w:r>
        <w:rPr>
          <w:rFonts w:ascii="Tahoma" w:hAnsi="Tahoma" w:cs="Tahoma"/>
          <w:sz w:val="22"/>
          <w:szCs w:val="22"/>
        </w:rPr>
        <w:t xml:space="preserve">jejich </w:t>
      </w:r>
      <w:r w:rsidR="00B04A18">
        <w:rPr>
          <w:rFonts w:ascii="Tahoma" w:hAnsi="Tahoma" w:cs="Tahoma"/>
          <w:sz w:val="22"/>
          <w:szCs w:val="22"/>
        </w:rPr>
        <w:t>expirace</w:t>
      </w:r>
      <w:r w:rsidR="00F94B8C">
        <w:rPr>
          <w:rFonts w:ascii="Tahoma" w:hAnsi="Tahoma" w:cs="Tahoma"/>
          <w:sz w:val="22"/>
          <w:szCs w:val="22"/>
        </w:rPr>
        <w:t>.</w:t>
      </w:r>
    </w:p>
    <w:p w14:paraId="3583AB94" w14:textId="6CA2DBA2" w:rsidR="00641E58" w:rsidRPr="0071697A" w:rsidRDefault="00641E58" w:rsidP="00E84932">
      <w:pPr>
        <w:numPr>
          <w:ilvl w:val="0"/>
          <w:numId w:val="7"/>
        </w:numPr>
        <w:tabs>
          <w:tab w:val="left" w:pos="426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71697A">
        <w:rPr>
          <w:rFonts w:ascii="Tahoma" w:hAnsi="Tahoma" w:cs="Tahoma"/>
          <w:sz w:val="22"/>
          <w:szCs w:val="22"/>
        </w:rPr>
        <w:t>Prodávající je povinen dodat léčivé přípravky, tak aby při jejich předání kupujícímu zbýval</w:t>
      </w:r>
      <w:r w:rsidR="004C2513">
        <w:rPr>
          <w:rFonts w:ascii="Tahoma" w:hAnsi="Tahoma" w:cs="Tahoma"/>
          <w:sz w:val="22"/>
          <w:szCs w:val="22"/>
        </w:rPr>
        <w:t>a</w:t>
      </w:r>
      <w:r w:rsidR="00BE24FE">
        <w:rPr>
          <w:rFonts w:ascii="Tahoma" w:hAnsi="Tahoma" w:cs="Tahoma"/>
          <w:sz w:val="22"/>
          <w:szCs w:val="22"/>
        </w:rPr>
        <w:t xml:space="preserve"> alespoň 6měsíční expirační doba</w:t>
      </w:r>
      <w:r w:rsidRPr="0071697A">
        <w:rPr>
          <w:rFonts w:ascii="Tahoma" w:hAnsi="Tahoma" w:cs="Tahoma"/>
          <w:sz w:val="22"/>
          <w:szCs w:val="22"/>
        </w:rPr>
        <w:t xml:space="preserve">.  </w:t>
      </w:r>
    </w:p>
    <w:p w14:paraId="3DB810A7" w14:textId="1226D63C" w:rsidR="00066D69" w:rsidRPr="006E3853" w:rsidRDefault="00066D69" w:rsidP="00E84932">
      <w:pPr>
        <w:numPr>
          <w:ilvl w:val="0"/>
          <w:numId w:val="7"/>
        </w:numPr>
        <w:tabs>
          <w:tab w:val="left" w:pos="426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V případě zjištění zjevných vad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může kupující odmítnout je</w:t>
      </w:r>
      <w:r w:rsidR="00F94B8C">
        <w:rPr>
          <w:rFonts w:ascii="Tahoma" w:hAnsi="Tahoma" w:cs="Tahoma"/>
          <w:sz w:val="22"/>
          <w:szCs w:val="22"/>
        </w:rPr>
        <w:t>jich</w:t>
      </w:r>
      <w:r w:rsidRPr="006E3853">
        <w:rPr>
          <w:rFonts w:ascii="Tahoma" w:hAnsi="Tahoma" w:cs="Tahoma"/>
          <w:sz w:val="22"/>
          <w:szCs w:val="22"/>
        </w:rPr>
        <w:t xml:space="preserve"> převzetí, což</w:t>
      </w:r>
      <w:r w:rsidR="008922F5">
        <w:rPr>
          <w:rFonts w:ascii="Tahoma" w:hAnsi="Tahoma" w:cs="Tahoma"/>
          <w:sz w:val="22"/>
          <w:szCs w:val="22"/>
        </w:rPr>
        <w:t xml:space="preserve"> </w:t>
      </w:r>
      <w:r w:rsidRPr="006E3853">
        <w:rPr>
          <w:rFonts w:ascii="Tahoma" w:hAnsi="Tahoma" w:cs="Tahoma"/>
          <w:sz w:val="22"/>
          <w:szCs w:val="22"/>
        </w:rPr>
        <w:t xml:space="preserve">potvrdí na dodacím listu. </w:t>
      </w:r>
      <w:r w:rsidR="00AD6E38">
        <w:rPr>
          <w:rFonts w:ascii="Tahoma" w:hAnsi="Tahoma" w:cs="Tahoma"/>
          <w:sz w:val="22"/>
          <w:szCs w:val="22"/>
        </w:rPr>
        <w:t xml:space="preserve">Smluvní strany se dohodly na tom, že kupující je povinen provést kontrolu léčivých přípravků dle odst. 2 </w:t>
      </w:r>
      <w:r w:rsidR="00744540">
        <w:rPr>
          <w:rFonts w:ascii="Tahoma" w:hAnsi="Tahoma" w:cs="Tahoma"/>
          <w:sz w:val="22"/>
          <w:szCs w:val="22"/>
        </w:rPr>
        <w:t xml:space="preserve">a 3 </w:t>
      </w:r>
      <w:r w:rsidR="00AD6E38">
        <w:rPr>
          <w:rFonts w:ascii="Tahoma" w:hAnsi="Tahoma" w:cs="Tahoma"/>
          <w:sz w:val="22"/>
          <w:szCs w:val="22"/>
        </w:rPr>
        <w:t xml:space="preserve">tohoto článku smlouvy neprodleně </w:t>
      </w:r>
      <w:r w:rsidR="00CE130C">
        <w:rPr>
          <w:rFonts w:ascii="Tahoma" w:hAnsi="Tahoma" w:cs="Tahoma"/>
          <w:sz w:val="22"/>
          <w:szCs w:val="22"/>
        </w:rPr>
        <w:t>po jejich dodání, nejpozději však následující pracovní d</w:t>
      </w:r>
      <w:r w:rsidR="0073290B">
        <w:rPr>
          <w:rFonts w:ascii="Tahoma" w:hAnsi="Tahoma" w:cs="Tahoma"/>
          <w:sz w:val="22"/>
          <w:szCs w:val="22"/>
        </w:rPr>
        <w:t>en</w:t>
      </w:r>
      <w:r w:rsidR="00CE130C">
        <w:rPr>
          <w:rFonts w:ascii="Tahoma" w:hAnsi="Tahoma" w:cs="Tahoma"/>
          <w:sz w:val="22"/>
          <w:szCs w:val="22"/>
        </w:rPr>
        <w:t xml:space="preserve"> po jejich dodání; v této lhůtě je kupující rovněž oprávněn </w:t>
      </w:r>
      <w:r w:rsidR="00173AD1">
        <w:rPr>
          <w:rFonts w:ascii="Tahoma" w:hAnsi="Tahoma" w:cs="Tahoma"/>
          <w:sz w:val="22"/>
          <w:szCs w:val="22"/>
        </w:rPr>
        <w:t xml:space="preserve">prodávajícímu </w:t>
      </w:r>
      <w:r w:rsidR="00CE130C">
        <w:rPr>
          <w:rFonts w:ascii="Tahoma" w:hAnsi="Tahoma" w:cs="Tahoma"/>
          <w:sz w:val="22"/>
          <w:szCs w:val="22"/>
        </w:rPr>
        <w:t>vrátit</w:t>
      </w:r>
      <w:r w:rsidR="001967D2">
        <w:rPr>
          <w:rFonts w:ascii="Tahoma" w:hAnsi="Tahoma" w:cs="Tahoma"/>
          <w:sz w:val="22"/>
          <w:szCs w:val="22"/>
        </w:rPr>
        <w:t xml:space="preserve"> vadně dodané</w:t>
      </w:r>
      <w:r w:rsidR="00744540">
        <w:rPr>
          <w:rFonts w:ascii="Tahoma" w:hAnsi="Tahoma" w:cs="Tahoma"/>
          <w:sz w:val="22"/>
          <w:szCs w:val="22"/>
        </w:rPr>
        <w:t xml:space="preserve"> léčivé přípravky, které nesplňují podmínky</w:t>
      </w:r>
      <w:r w:rsidR="00CE130C">
        <w:rPr>
          <w:rFonts w:ascii="Tahoma" w:hAnsi="Tahoma" w:cs="Tahoma"/>
          <w:sz w:val="22"/>
          <w:szCs w:val="22"/>
        </w:rPr>
        <w:t xml:space="preserve"> </w:t>
      </w:r>
      <w:r w:rsidR="00744540">
        <w:rPr>
          <w:rFonts w:ascii="Tahoma" w:hAnsi="Tahoma" w:cs="Tahoma"/>
          <w:sz w:val="22"/>
          <w:szCs w:val="22"/>
        </w:rPr>
        <w:t>dle odst. 2 a 3 tohoto článku smlouvy</w:t>
      </w:r>
      <w:r w:rsidR="00F94B8C">
        <w:rPr>
          <w:rFonts w:ascii="Tahoma" w:hAnsi="Tahoma" w:cs="Tahoma"/>
          <w:sz w:val="22"/>
          <w:szCs w:val="22"/>
        </w:rPr>
        <w:t>, pokud se vzájemně nedohodnou jinak</w:t>
      </w:r>
      <w:r w:rsidR="00744540">
        <w:rPr>
          <w:rFonts w:ascii="Tahoma" w:hAnsi="Tahoma" w:cs="Tahoma"/>
          <w:sz w:val="22"/>
          <w:szCs w:val="22"/>
        </w:rPr>
        <w:t>. Prodávající je povinen bezplatně převzít odmítnuté l</w:t>
      </w:r>
      <w:r w:rsidR="001967D2">
        <w:rPr>
          <w:rFonts w:ascii="Tahoma" w:hAnsi="Tahoma" w:cs="Tahoma"/>
          <w:sz w:val="22"/>
          <w:szCs w:val="22"/>
        </w:rPr>
        <w:t>é</w:t>
      </w:r>
      <w:r w:rsidR="00744540">
        <w:rPr>
          <w:rFonts w:ascii="Tahoma" w:hAnsi="Tahoma" w:cs="Tahoma"/>
          <w:sz w:val="22"/>
          <w:szCs w:val="22"/>
        </w:rPr>
        <w:t>čivé přípravky dle pře</w:t>
      </w:r>
      <w:r w:rsidR="001967D2">
        <w:rPr>
          <w:rFonts w:ascii="Tahoma" w:hAnsi="Tahoma" w:cs="Tahoma"/>
          <w:sz w:val="22"/>
          <w:szCs w:val="22"/>
        </w:rPr>
        <w:t>d</w:t>
      </w:r>
      <w:r w:rsidR="00744540">
        <w:rPr>
          <w:rFonts w:ascii="Tahoma" w:hAnsi="Tahoma" w:cs="Tahoma"/>
          <w:sz w:val="22"/>
          <w:szCs w:val="22"/>
        </w:rPr>
        <w:t xml:space="preserve">chozí </w:t>
      </w:r>
      <w:r w:rsidR="00744540">
        <w:rPr>
          <w:rFonts w:ascii="Tahoma" w:hAnsi="Tahoma" w:cs="Tahoma"/>
          <w:sz w:val="22"/>
          <w:szCs w:val="22"/>
        </w:rPr>
        <w:lastRenderedPageBreak/>
        <w:t>věty zpět a neprodleně</w:t>
      </w:r>
      <w:r w:rsidR="00BE24FE">
        <w:rPr>
          <w:rFonts w:ascii="Tahoma" w:hAnsi="Tahoma" w:cs="Tahoma"/>
          <w:sz w:val="22"/>
          <w:szCs w:val="22"/>
        </w:rPr>
        <w:t xml:space="preserve">, nejpozději však následující </w:t>
      </w:r>
      <w:r w:rsidR="00D51B7C">
        <w:rPr>
          <w:rFonts w:ascii="Tahoma" w:hAnsi="Tahoma" w:cs="Tahoma"/>
          <w:sz w:val="22"/>
          <w:szCs w:val="22"/>
        </w:rPr>
        <w:t xml:space="preserve">pracovní </w:t>
      </w:r>
      <w:r w:rsidR="00BE24FE">
        <w:rPr>
          <w:rFonts w:ascii="Tahoma" w:hAnsi="Tahoma" w:cs="Tahoma"/>
          <w:sz w:val="22"/>
          <w:szCs w:val="22"/>
        </w:rPr>
        <w:t>den, pokud se smluvní strany nedohodnou v konkrétním případě jinak,</w:t>
      </w:r>
      <w:r w:rsidR="00744540">
        <w:rPr>
          <w:rFonts w:ascii="Tahoma" w:hAnsi="Tahoma" w:cs="Tahoma"/>
          <w:sz w:val="22"/>
          <w:szCs w:val="22"/>
        </w:rPr>
        <w:t xml:space="preserve"> </w:t>
      </w:r>
      <w:r w:rsidR="001967D2">
        <w:rPr>
          <w:rFonts w:ascii="Tahoma" w:hAnsi="Tahoma" w:cs="Tahoma"/>
          <w:sz w:val="22"/>
          <w:szCs w:val="22"/>
        </w:rPr>
        <w:t xml:space="preserve">a bezplatně </w:t>
      </w:r>
      <w:r w:rsidR="00744540">
        <w:rPr>
          <w:rFonts w:ascii="Tahoma" w:hAnsi="Tahoma" w:cs="Tahoma"/>
          <w:sz w:val="22"/>
          <w:szCs w:val="22"/>
        </w:rPr>
        <w:t xml:space="preserve">dodat léčivé přípravky bez vad.  </w:t>
      </w:r>
    </w:p>
    <w:p w14:paraId="09B614E9" w14:textId="77777777" w:rsidR="008922F5" w:rsidRDefault="00066D69" w:rsidP="00E84932">
      <w:pPr>
        <w:numPr>
          <w:ilvl w:val="0"/>
          <w:numId w:val="7"/>
        </w:numPr>
        <w:tabs>
          <w:tab w:val="left" w:pos="426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O předání a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prodávající vyhotoví dodací list, který za kupujícího podepíše k tomu pověřený zástupce.  </w:t>
      </w:r>
    </w:p>
    <w:p w14:paraId="736C6469" w14:textId="77777777" w:rsidR="008922F5" w:rsidRDefault="00066D69" w:rsidP="00E84932">
      <w:pPr>
        <w:numPr>
          <w:ilvl w:val="0"/>
          <w:numId w:val="7"/>
        </w:numPr>
        <w:tabs>
          <w:tab w:val="left" w:pos="426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je povinen na dodacím listu uvést</w:t>
      </w:r>
      <w:r w:rsidR="008922F5">
        <w:rPr>
          <w:rFonts w:ascii="Tahoma" w:hAnsi="Tahoma" w:cs="Tahoma"/>
          <w:sz w:val="22"/>
          <w:szCs w:val="22"/>
        </w:rPr>
        <w:t>:</w:t>
      </w:r>
      <w:r w:rsidRPr="006E3853">
        <w:rPr>
          <w:rFonts w:ascii="Tahoma" w:hAnsi="Tahoma" w:cs="Tahoma"/>
          <w:sz w:val="22"/>
          <w:szCs w:val="22"/>
        </w:rPr>
        <w:t xml:space="preserve"> </w:t>
      </w:r>
    </w:p>
    <w:p w14:paraId="13A32FE4" w14:textId="185B1D2F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název, sídlo a IČO prodávajícího i kupujícího</w:t>
      </w:r>
      <w:r w:rsidR="00974DD1">
        <w:rPr>
          <w:rFonts w:ascii="Tahoma" w:hAnsi="Tahoma" w:cs="Tahoma"/>
          <w:sz w:val="22"/>
          <w:szCs w:val="22"/>
        </w:rPr>
        <w:t>,</w:t>
      </w:r>
    </w:p>
    <w:p w14:paraId="77A0B7D6" w14:textId="616190E3" w:rsidR="008922F5" w:rsidRDefault="00347AC9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druh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="00066D69" w:rsidRPr="006E3853">
        <w:rPr>
          <w:rFonts w:ascii="Tahoma" w:hAnsi="Tahoma" w:cs="Tahoma"/>
          <w:sz w:val="22"/>
          <w:szCs w:val="22"/>
        </w:rPr>
        <w:t xml:space="preserve">, </w:t>
      </w:r>
    </w:p>
    <w:p w14:paraId="467B2797" w14:textId="77004F0B" w:rsidR="008922F5" w:rsidRDefault="00347AC9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množství</w:t>
      </w:r>
      <w:r w:rsidR="008922F5">
        <w:rPr>
          <w:rFonts w:ascii="Tahoma" w:hAnsi="Tahoma" w:cs="Tahoma"/>
          <w:sz w:val="22"/>
          <w:szCs w:val="22"/>
        </w:rPr>
        <w:t xml:space="preserve"> léčivých přípravků</w:t>
      </w:r>
      <w:r w:rsidR="00066D69" w:rsidRPr="006E3853">
        <w:rPr>
          <w:rFonts w:ascii="Tahoma" w:hAnsi="Tahoma" w:cs="Tahoma"/>
          <w:sz w:val="22"/>
          <w:szCs w:val="22"/>
        </w:rPr>
        <w:t xml:space="preserve">, </w:t>
      </w:r>
    </w:p>
    <w:p w14:paraId="32AC1372" w14:textId="6132C048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E342A4">
        <w:rPr>
          <w:rFonts w:ascii="Tahoma" w:hAnsi="Tahoma" w:cs="Tahoma"/>
          <w:sz w:val="22"/>
          <w:szCs w:val="22"/>
        </w:rPr>
        <w:t>datum dodá</w:t>
      </w:r>
      <w:r>
        <w:rPr>
          <w:rFonts w:ascii="Tahoma" w:hAnsi="Tahoma" w:cs="Tahoma"/>
          <w:sz w:val="22"/>
          <w:szCs w:val="22"/>
        </w:rPr>
        <w:t>ní léčivých přípravků</w:t>
      </w:r>
      <w:r w:rsidRPr="00E342A4">
        <w:rPr>
          <w:rFonts w:ascii="Tahoma" w:hAnsi="Tahoma" w:cs="Tahoma"/>
          <w:sz w:val="22"/>
          <w:szCs w:val="22"/>
        </w:rPr>
        <w:t>,</w:t>
      </w:r>
    </w:p>
    <w:p w14:paraId="136BED65" w14:textId="3AB4A553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jednotkové ceny dodaných léčivých přípravků bez DPH i včetně DPH,</w:t>
      </w:r>
    </w:p>
    <w:p w14:paraId="3F373D2A" w14:textId="61E55F7E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ú</w:t>
      </w:r>
      <w:r w:rsidRPr="00E342A4">
        <w:rPr>
          <w:rFonts w:ascii="Tahoma" w:hAnsi="Tahoma" w:cs="Tahoma"/>
          <w:sz w:val="22"/>
          <w:szCs w:val="22"/>
        </w:rPr>
        <w:t xml:space="preserve">daje o šarži a expiraci </w:t>
      </w:r>
      <w:r>
        <w:rPr>
          <w:rFonts w:ascii="Tahoma" w:hAnsi="Tahoma" w:cs="Tahoma"/>
          <w:sz w:val="22"/>
          <w:szCs w:val="22"/>
        </w:rPr>
        <w:t>léčivých přípravků</w:t>
      </w:r>
      <w:r w:rsidRPr="00E342A4">
        <w:rPr>
          <w:rFonts w:ascii="Tahoma" w:hAnsi="Tahoma" w:cs="Tahoma"/>
          <w:sz w:val="22"/>
          <w:szCs w:val="22"/>
        </w:rPr>
        <w:t>,</w:t>
      </w:r>
    </w:p>
    <w:p w14:paraId="198ECDB7" w14:textId="68D6C08C" w:rsidR="008922F5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E342A4">
        <w:rPr>
          <w:rFonts w:ascii="Tahoma" w:hAnsi="Tahoma" w:cs="Tahoma"/>
          <w:sz w:val="22"/>
          <w:szCs w:val="22"/>
        </w:rPr>
        <w:t>údaje o kódech S</w:t>
      </w:r>
      <w:r>
        <w:rPr>
          <w:rFonts w:ascii="Tahoma" w:hAnsi="Tahoma" w:cs="Tahoma"/>
          <w:sz w:val="22"/>
          <w:szCs w:val="22"/>
        </w:rPr>
        <w:t>tátního ústavu pro kontrolu léčiv</w:t>
      </w:r>
      <w:r w:rsidRPr="00E342A4">
        <w:rPr>
          <w:rFonts w:ascii="Tahoma" w:hAnsi="Tahoma" w:cs="Tahoma"/>
          <w:sz w:val="22"/>
          <w:szCs w:val="22"/>
        </w:rPr>
        <w:t xml:space="preserve"> a úhradě</w:t>
      </w:r>
      <w:r>
        <w:rPr>
          <w:rFonts w:ascii="Tahoma" w:hAnsi="Tahoma" w:cs="Tahoma"/>
          <w:sz w:val="22"/>
          <w:szCs w:val="22"/>
        </w:rPr>
        <w:t xml:space="preserve"> léčivých přípravků zdravotními</w:t>
      </w:r>
      <w:r w:rsidRPr="00E342A4">
        <w:rPr>
          <w:rFonts w:ascii="Tahoma" w:hAnsi="Tahoma" w:cs="Tahoma"/>
          <w:sz w:val="22"/>
          <w:szCs w:val="22"/>
        </w:rPr>
        <w:t xml:space="preserve"> pojišťovn</w:t>
      </w:r>
      <w:r>
        <w:rPr>
          <w:rFonts w:ascii="Tahoma" w:hAnsi="Tahoma" w:cs="Tahoma"/>
          <w:sz w:val="22"/>
          <w:szCs w:val="22"/>
        </w:rPr>
        <w:t>ami,</w:t>
      </w:r>
    </w:p>
    <w:p w14:paraId="3DB75F3C" w14:textId="182FB7BB" w:rsidR="00E342A4" w:rsidDel="003F6505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del w:id="12" w:author="Bartas Robert" w:date="2025-07-22T09:49:00Z" w16du:dateUtc="2025-07-22T07:49:00Z"/>
          <w:rFonts w:ascii="Tahoma" w:hAnsi="Tahoma" w:cs="Tahoma"/>
          <w:sz w:val="22"/>
          <w:szCs w:val="22"/>
        </w:rPr>
      </w:pPr>
      <w:del w:id="13" w:author="Bartas Robert" w:date="2025-07-22T09:49:00Z" w16du:dateUtc="2025-07-22T07:49:00Z">
        <w:r w:rsidRPr="006E3853" w:rsidDel="003F6505">
          <w:rPr>
            <w:rFonts w:ascii="Tahoma" w:hAnsi="Tahoma" w:cs="Tahoma"/>
            <w:sz w:val="22"/>
            <w:szCs w:val="22"/>
          </w:rPr>
          <w:delText>jméno a podpis předávající osoby za prodávajícího</w:delText>
        </w:r>
        <w:r w:rsidDel="003F6505">
          <w:rPr>
            <w:rFonts w:ascii="Tahoma" w:hAnsi="Tahoma" w:cs="Tahoma"/>
            <w:sz w:val="22"/>
            <w:szCs w:val="22"/>
          </w:rPr>
          <w:delText>,</w:delText>
        </w:r>
      </w:del>
    </w:p>
    <w:p w14:paraId="57925432" w14:textId="37EBA64E" w:rsidR="00E342A4" w:rsidRPr="008922F5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jméno a podpis přejímající osoby za kupujícího</w:t>
      </w:r>
      <w:r w:rsidR="00BE10FD">
        <w:rPr>
          <w:rFonts w:ascii="Tahoma" w:hAnsi="Tahoma" w:cs="Tahoma"/>
          <w:sz w:val="22"/>
          <w:szCs w:val="22"/>
        </w:rPr>
        <w:t>.</w:t>
      </w:r>
    </w:p>
    <w:p w14:paraId="588C2A22" w14:textId="367879A7" w:rsidR="001741A1" w:rsidRPr="00FB4FDE" w:rsidRDefault="00066D69" w:rsidP="00FB4FD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odpovídá za to, že informace uvedené v dodacím listu odpovídají skutečnosti. Nebude-li dodací list obsahovat údaje uvedené v tomto odstavci, je kupující oprávněn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odmítnout, a to až do předání dodacího listu s výše uvedenými údaji.</w:t>
      </w:r>
    </w:p>
    <w:p w14:paraId="59C57443" w14:textId="0F33FD61" w:rsidR="00066D69" w:rsidRPr="006E3853" w:rsidRDefault="003C3AEF" w:rsidP="00FB4FDE">
      <w:pPr>
        <w:pStyle w:val="Zkladntext"/>
        <w:keepNext/>
        <w:tabs>
          <w:tab w:val="left" w:pos="284"/>
          <w:tab w:val="left" w:pos="540"/>
        </w:tabs>
        <w:spacing w:before="240"/>
        <w:ind w:left="539" w:hanging="539"/>
        <w:jc w:val="center"/>
        <w:rPr>
          <w:rFonts w:ascii="Tahoma" w:hAnsi="Tahoma" w:cs="Tahoma"/>
          <w:b/>
          <w:bCs/>
          <w:sz w:val="22"/>
          <w:szCs w:val="22"/>
        </w:rPr>
      </w:pPr>
      <w:r w:rsidRPr="006E3853">
        <w:rPr>
          <w:rFonts w:ascii="Tahoma" w:hAnsi="Tahoma" w:cs="Tahoma"/>
          <w:b/>
          <w:bCs/>
          <w:sz w:val="22"/>
          <w:szCs w:val="22"/>
        </w:rPr>
        <w:t>X</w:t>
      </w:r>
      <w:r w:rsidR="00066D69" w:rsidRPr="006E3853">
        <w:rPr>
          <w:rFonts w:ascii="Tahoma" w:hAnsi="Tahoma" w:cs="Tahoma"/>
          <w:b/>
          <w:bCs/>
          <w:sz w:val="22"/>
          <w:szCs w:val="22"/>
        </w:rPr>
        <w:t>.</w:t>
      </w:r>
    </w:p>
    <w:p w14:paraId="50EF2768" w14:textId="0A0F468D" w:rsidR="00402470" w:rsidRPr="00352F80" w:rsidRDefault="00885EC0" w:rsidP="00352F80">
      <w:pPr>
        <w:pStyle w:val="Nadpis1"/>
        <w:tabs>
          <w:tab w:val="clear" w:pos="567"/>
          <w:tab w:val="left" w:pos="0"/>
          <w:tab w:val="left" w:pos="709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</w:t>
      </w:r>
      <w:r w:rsidR="00066D69" w:rsidRPr="006E3853">
        <w:rPr>
          <w:rFonts w:ascii="Tahoma" w:hAnsi="Tahoma" w:cs="Tahoma"/>
          <w:caps w:val="0"/>
          <w:sz w:val="22"/>
          <w:szCs w:val="22"/>
        </w:rPr>
        <w:t>latební podmínky</w:t>
      </w:r>
    </w:p>
    <w:p w14:paraId="5A35F31E" w14:textId="66985CE6" w:rsidR="003E206D" w:rsidRPr="0098379E" w:rsidRDefault="00402470" w:rsidP="00E84932">
      <w:pPr>
        <w:pStyle w:val="Zkladntext"/>
        <w:numPr>
          <w:ilvl w:val="0"/>
          <w:numId w:val="6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98379E">
        <w:rPr>
          <w:rFonts w:ascii="Tahoma" w:hAnsi="Tahoma" w:cs="Tahoma"/>
          <w:sz w:val="22"/>
          <w:szCs w:val="22"/>
        </w:rPr>
        <w:t xml:space="preserve">Úhrada kupní ceny </w:t>
      </w:r>
      <w:r w:rsidR="008922F5" w:rsidRPr="0098379E">
        <w:rPr>
          <w:rFonts w:ascii="Tahoma" w:hAnsi="Tahoma" w:cs="Tahoma"/>
          <w:sz w:val="22"/>
          <w:szCs w:val="22"/>
        </w:rPr>
        <w:t xml:space="preserve">za </w:t>
      </w:r>
      <w:r w:rsidR="00EF4C6C" w:rsidRPr="0098379E">
        <w:rPr>
          <w:rFonts w:ascii="Tahoma" w:hAnsi="Tahoma" w:cs="Tahoma"/>
          <w:sz w:val="22"/>
          <w:szCs w:val="22"/>
        </w:rPr>
        <w:t>léčivé přípravky</w:t>
      </w:r>
      <w:r w:rsidR="00017C0B" w:rsidRPr="0098379E">
        <w:rPr>
          <w:rFonts w:ascii="Tahoma" w:hAnsi="Tahoma" w:cs="Tahoma"/>
          <w:sz w:val="22"/>
          <w:szCs w:val="22"/>
        </w:rPr>
        <w:t xml:space="preserve"> </w:t>
      </w:r>
      <w:r w:rsidRPr="0098379E">
        <w:rPr>
          <w:rFonts w:ascii="Tahoma" w:hAnsi="Tahoma" w:cs="Tahoma"/>
          <w:sz w:val="22"/>
          <w:szCs w:val="22"/>
        </w:rPr>
        <w:t>bude prov</w:t>
      </w:r>
      <w:r w:rsidR="008922F5" w:rsidRPr="0098379E">
        <w:rPr>
          <w:rFonts w:ascii="Tahoma" w:hAnsi="Tahoma" w:cs="Tahoma"/>
          <w:sz w:val="22"/>
          <w:szCs w:val="22"/>
        </w:rPr>
        <w:t>á</w:t>
      </w:r>
      <w:r w:rsidRPr="0098379E">
        <w:rPr>
          <w:rFonts w:ascii="Tahoma" w:hAnsi="Tahoma" w:cs="Tahoma"/>
          <w:sz w:val="22"/>
          <w:szCs w:val="22"/>
        </w:rPr>
        <w:t>d</w:t>
      </w:r>
      <w:r w:rsidR="008922F5" w:rsidRPr="0098379E">
        <w:rPr>
          <w:rFonts w:ascii="Tahoma" w:hAnsi="Tahoma" w:cs="Tahoma"/>
          <w:sz w:val="22"/>
          <w:szCs w:val="22"/>
        </w:rPr>
        <w:t xml:space="preserve">ěna </w:t>
      </w:r>
      <w:r w:rsidR="005A0675" w:rsidRPr="0098379E">
        <w:rPr>
          <w:rFonts w:ascii="Tahoma" w:hAnsi="Tahoma" w:cs="Tahoma"/>
          <w:sz w:val="22"/>
          <w:szCs w:val="22"/>
        </w:rPr>
        <w:t>na základě faktur vystavovaných prodávajícím</w:t>
      </w:r>
      <w:r w:rsidR="001967D2" w:rsidRPr="0098379E">
        <w:rPr>
          <w:rFonts w:ascii="Tahoma" w:hAnsi="Tahoma" w:cs="Tahoma"/>
          <w:sz w:val="22"/>
          <w:szCs w:val="22"/>
        </w:rPr>
        <w:t>. Prodávající je povinen vystavit fakturu</w:t>
      </w:r>
      <w:r w:rsidR="005A0675" w:rsidRPr="0098379E">
        <w:rPr>
          <w:rFonts w:ascii="Tahoma" w:hAnsi="Tahoma" w:cs="Tahoma"/>
          <w:sz w:val="22"/>
          <w:szCs w:val="22"/>
        </w:rPr>
        <w:t xml:space="preserve"> </w:t>
      </w:r>
      <w:r w:rsidR="008922F5" w:rsidRPr="0098379E">
        <w:rPr>
          <w:rFonts w:ascii="Tahoma" w:hAnsi="Tahoma" w:cs="Tahoma"/>
          <w:sz w:val="22"/>
          <w:szCs w:val="22"/>
        </w:rPr>
        <w:t xml:space="preserve">vždy jednou za </w:t>
      </w:r>
      <w:r w:rsidR="00E139E7" w:rsidRPr="0098379E">
        <w:rPr>
          <w:rFonts w:ascii="Tahoma" w:hAnsi="Tahoma" w:cs="Tahoma"/>
          <w:sz w:val="22"/>
          <w:szCs w:val="22"/>
        </w:rPr>
        <w:t>dva kalendářní týdny</w:t>
      </w:r>
      <w:r w:rsidR="008922F5" w:rsidRPr="0098379E">
        <w:rPr>
          <w:rFonts w:ascii="Tahoma" w:hAnsi="Tahoma" w:cs="Tahoma"/>
          <w:sz w:val="22"/>
          <w:szCs w:val="22"/>
        </w:rPr>
        <w:t>, a to dle skutečně dodaného a převzatého počtu léčivých přípravků</w:t>
      </w:r>
      <w:r w:rsidR="00C22E3D" w:rsidRPr="0098379E">
        <w:rPr>
          <w:rFonts w:ascii="Tahoma" w:hAnsi="Tahoma" w:cs="Tahoma"/>
          <w:sz w:val="22"/>
          <w:szCs w:val="22"/>
        </w:rPr>
        <w:t xml:space="preserve"> v</w:t>
      </w:r>
      <w:r w:rsidR="00E139E7" w:rsidRPr="0098379E">
        <w:rPr>
          <w:rFonts w:ascii="Tahoma" w:hAnsi="Tahoma" w:cs="Tahoma"/>
          <w:sz w:val="22"/>
          <w:szCs w:val="22"/>
        </w:rPr>
        <w:t> </w:t>
      </w:r>
      <w:r w:rsidR="00C22E3D" w:rsidRPr="0098379E">
        <w:rPr>
          <w:rFonts w:ascii="Tahoma" w:hAnsi="Tahoma" w:cs="Tahoma"/>
          <w:sz w:val="22"/>
          <w:szCs w:val="22"/>
        </w:rPr>
        <w:t>dan</w:t>
      </w:r>
      <w:r w:rsidR="00E139E7" w:rsidRPr="0098379E">
        <w:rPr>
          <w:rFonts w:ascii="Tahoma" w:hAnsi="Tahoma" w:cs="Tahoma"/>
          <w:sz w:val="22"/>
          <w:szCs w:val="22"/>
        </w:rPr>
        <w:t xml:space="preserve">ých dvou </w:t>
      </w:r>
      <w:r w:rsidR="00C22E3D" w:rsidRPr="0098379E">
        <w:rPr>
          <w:rFonts w:ascii="Tahoma" w:hAnsi="Tahoma" w:cs="Tahoma"/>
          <w:sz w:val="22"/>
          <w:szCs w:val="22"/>
        </w:rPr>
        <w:t>kalendářní</w:t>
      </w:r>
      <w:r w:rsidR="00E139E7" w:rsidRPr="0098379E">
        <w:rPr>
          <w:rFonts w:ascii="Tahoma" w:hAnsi="Tahoma" w:cs="Tahoma"/>
          <w:sz w:val="22"/>
          <w:szCs w:val="22"/>
        </w:rPr>
        <w:t>ch</w:t>
      </w:r>
      <w:r w:rsidR="00C22E3D" w:rsidRPr="0098379E">
        <w:rPr>
          <w:rFonts w:ascii="Tahoma" w:hAnsi="Tahoma" w:cs="Tahoma"/>
          <w:sz w:val="22"/>
          <w:szCs w:val="22"/>
        </w:rPr>
        <w:t xml:space="preserve"> </w:t>
      </w:r>
      <w:r w:rsidR="00E139E7" w:rsidRPr="0098379E">
        <w:rPr>
          <w:rFonts w:ascii="Tahoma" w:hAnsi="Tahoma" w:cs="Tahoma"/>
          <w:sz w:val="22"/>
          <w:szCs w:val="22"/>
        </w:rPr>
        <w:t>týdnech</w:t>
      </w:r>
      <w:r w:rsidR="001E35FD">
        <w:rPr>
          <w:rFonts w:ascii="Tahoma" w:hAnsi="Tahoma" w:cs="Tahoma"/>
          <w:sz w:val="22"/>
          <w:szCs w:val="22"/>
        </w:rPr>
        <w:t>, pokud se smluvní strany nedohodnou jinak</w:t>
      </w:r>
      <w:r w:rsidRPr="0098379E">
        <w:rPr>
          <w:rFonts w:ascii="Tahoma" w:hAnsi="Tahoma" w:cs="Tahoma"/>
          <w:sz w:val="22"/>
          <w:szCs w:val="22"/>
        </w:rPr>
        <w:t>. Zálohové platby nebudou poskytovány.</w:t>
      </w:r>
      <w:r w:rsidR="00E718BC" w:rsidRPr="0098379E">
        <w:rPr>
          <w:rFonts w:ascii="Tahoma" w:hAnsi="Tahoma" w:cs="Tahoma"/>
          <w:b/>
          <w:sz w:val="22"/>
          <w:szCs w:val="22"/>
        </w:rPr>
        <w:t xml:space="preserve"> </w:t>
      </w:r>
    </w:p>
    <w:p w14:paraId="5F157C72" w14:textId="5C9976FA" w:rsidR="00E718BC" w:rsidRPr="00FD2328" w:rsidRDefault="00C22E3D" w:rsidP="00E84932">
      <w:pPr>
        <w:pStyle w:val="Zkladntext"/>
        <w:numPr>
          <w:ilvl w:val="0"/>
          <w:numId w:val="6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E718BC" w:rsidRPr="00FD2328">
        <w:rPr>
          <w:rFonts w:ascii="Tahoma" w:hAnsi="Tahoma" w:cs="Tahoma"/>
          <w:sz w:val="22"/>
          <w:szCs w:val="22"/>
        </w:rPr>
        <w:t>odkladem pro úhradu kupní ceny bude faktura, která bude mít náležitosti daňového dokladu dle zákona o DPH a náležitosti stanovené dalšími obecně závaznými právními předpisy. Faktura musí dále obsahovat:</w:t>
      </w:r>
    </w:p>
    <w:p w14:paraId="56540CC9" w14:textId="3DA3BF61" w:rsidR="00E718BC" w:rsidRPr="00684DE7" w:rsidRDefault="00E718BC" w:rsidP="00E84932">
      <w:pPr>
        <w:numPr>
          <w:ilvl w:val="0"/>
          <w:numId w:val="19"/>
        </w:numPr>
        <w:spacing w:before="60"/>
        <w:ind w:left="896" w:hanging="357"/>
        <w:jc w:val="both"/>
        <w:rPr>
          <w:rFonts w:ascii="Tahoma" w:hAnsi="Tahoma" w:cs="Tahoma"/>
          <w:sz w:val="22"/>
          <w:szCs w:val="22"/>
        </w:rPr>
      </w:pPr>
      <w:r w:rsidRPr="00684DE7">
        <w:rPr>
          <w:rFonts w:ascii="Tahoma" w:hAnsi="Tahoma" w:cs="Tahoma"/>
          <w:sz w:val="22"/>
          <w:szCs w:val="22"/>
        </w:rPr>
        <w:t>číslo smlouvy kupujícího, IČO kupujícího,</w:t>
      </w:r>
      <w:r w:rsidR="007578B8" w:rsidRPr="00684DE7">
        <w:rPr>
          <w:rFonts w:ascii="Tahoma" w:hAnsi="Tahoma" w:cs="Tahoma"/>
          <w:sz w:val="22"/>
          <w:szCs w:val="22"/>
        </w:rPr>
        <w:t xml:space="preserve"> </w:t>
      </w:r>
      <w:del w:id="14" w:author="Bartas Robert" w:date="2025-07-22T09:50:00Z" w16du:dateUtc="2025-07-22T07:50:00Z">
        <w:r w:rsidR="007578B8" w:rsidRPr="00684DE7" w:rsidDel="000014AF">
          <w:rPr>
            <w:rFonts w:ascii="Tahoma" w:hAnsi="Tahoma" w:cs="Tahoma"/>
            <w:sz w:val="22"/>
            <w:szCs w:val="22"/>
          </w:rPr>
          <w:delText>číslo veřejné zakázky (</w:delText>
        </w:r>
        <w:r w:rsidR="00E567B4" w:rsidDel="000014AF">
          <w:rPr>
            <w:rFonts w:ascii="Tahoma" w:hAnsi="Tahoma" w:cs="Tahoma"/>
            <w:sz w:val="22"/>
            <w:szCs w:val="22"/>
          </w:rPr>
          <w:delText>IDxxxx</w:delText>
        </w:r>
        <w:r w:rsidR="007578B8" w:rsidRPr="00FB4FDE" w:rsidDel="000014AF">
          <w:rPr>
            <w:rFonts w:ascii="Tahoma" w:hAnsi="Tahoma" w:cs="Tahoma"/>
            <w:sz w:val="22"/>
            <w:szCs w:val="22"/>
          </w:rPr>
          <w:delText>)</w:delText>
        </w:r>
        <w:r w:rsidR="00B54FD8" w:rsidRPr="00FB4FDE" w:rsidDel="000014AF">
          <w:rPr>
            <w:rFonts w:ascii="Tahoma" w:hAnsi="Tahoma" w:cs="Tahoma"/>
            <w:sz w:val="22"/>
            <w:szCs w:val="22"/>
          </w:rPr>
          <w:delText>,</w:delText>
        </w:r>
      </w:del>
    </w:p>
    <w:p w14:paraId="717B6005" w14:textId="79897247" w:rsidR="00E718BC" w:rsidRPr="00FD2328" w:rsidDel="000014AF" w:rsidRDefault="00E718BC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del w:id="15" w:author="Bartas Robert" w:date="2025-07-22T09:50:00Z" w16du:dateUtc="2025-07-22T07:50:00Z"/>
          <w:rFonts w:ascii="Tahoma" w:hAnsi="Tahoma" w:cs="Tahoma"/>
          <w:sz w:val="22"/>
          <w:szCs w:val="22"/>
        </w:rPr>
      </w:pPr>
      <w:r w:rsidRPr="000014AF">
        <w:rPr>
          <w:rFonts w:ascii="Tahoma" w:hAnsi="Tahoma" w:cs="Tahoma"/>
          <w:sz w:val="22"/>
          <w:szCs w:val="22"/>
        </w:rPr>
        <w:t>číslo a datum vystavení faktury,</w:t>
      </w:r>
    </w:p>
    <w:p w14:paraId="251F9A53" w14:textId="311FA04B" w:rsidR="00E718BC" w:rsidRPr="000014AF" w:rsidRDefault="00D72E59" w:rsidP="000014AF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del w:id="16" w:author="Bartas Robert" w:date="2025-07-22T09:50:00Z" w16du:dateUtc="2025-07-22T07:50:00Z">
        <w:r w:rsidRPr="000014AF" w:rsidDel="000014AF">
          <w:rPr>
            <w:rFonts w:ascii="Tahoma" w:hAnsi="Tahoma" w:cs="Tahoma"/>
            <w:sz w:val="22"/>
            <w:szCs w:val="22"/>
          </w:rPr>
          <w:delText>označení kalendářní</w:delText>
        </w:r>
        <w:r w:rsidR="00B54FD8" w:rsidRPr="000014AF" w:rsidDel="000014AF">
          <w:rPr>
            <w:rFonts w:ascii="Tahoma" w:hAnsi="Tahoma" w:cs="Tahoma"/>
            <w:sz w:val="22"/>
            <w:szCs w:val="22"/>
          </w:rPr>
          <w:delText>ch</w:delText>
        </w:r>
        <w:r w:rsidRPr="000014AF" w:rsidDel="000014AF">
          <w:rPr>
            <w:rFonts w:ascii="Tahoma" w:hAnsi="Tahoma" w:cs="Tahoma"/>
            <w:sz w:val="22"/>
            <w:szCs w:val="22"/>
          </w:rPr>
          <w:delText xml:space="preserve"> </w:delText>
        </w:r>
        <w:r w:rsidR="00B54FD8" w:rsidRPr="000014AF" w:rsidDel="000014AF">
          <w:rPr>
            <w:rFonts w:ascii="Tahoma" w:hAnsi="Tahoma" w:cs="Tahoma"/>
            <w:sz w:val="22"/>
            <w:szCs w:val="22"/>
          </w:rPr>
          <w:delText>týdnů</w:delText>
        </w:r>
        <w:r w:rsidRPr="000014AF" w:rsidDel="000014AF">
          <w:rPr>
            <w:rFonts w:ascii="Tahoma" w:hAnsi="Tahoma" w:cs="Tahoma"/>
            <w:sz w:val="22"/>
            <w:szCs w:val="22"/>
          </w:rPr>
          <w:delText>, za kter</w:delText>
        </w:r>
        <w:r w:rsidR="00B54FD8" w:rsidRPr="000014AF" w:rsidDel="000014AF">
          <w:rPr>
            <w:rFonts w:ascii="Tahoma" w:hAnsi="Tahoma" w:cs="Tahoma"/>
            <w:sz w:val="22"/>
            <w:szCs w:val="22"/>
          </w:rPr>
          <w:delText>é</w:delText>
        </w:r>
        <w:r w:rsidRPr="000014AF" w:rsidDel="000014AF">
          <w:rPr>
            <w:rFonts w:ascii="Tahoma" w:hAnsi="Tahoma" w:cs="Tahoma"/>
            <w:sz w:val="22"/>
            <w:szCs w:val="22"/>
          </w:rPr>
          <w:delText xml:space="preserve"> je faktura vystavována</w:delText>
        </w:r>
        <w:r w:rsidR="00B54FD8" w:rsidRPr="000014AF" w:rsidDel="000014AF">
          <w:rPr>
            <w:rFonts w:ascii="Tahoma" w:hAnsi="Tahoma" w:cs="Tahoma"/>
            <w:sz w:val="22"/>
            <w:szCs w:val="22"/>
          </w:rPr>
          <w:delText>,</w:delText>
        </w:r>
      </w:del>
    </w:p>
    <w:p w14:paraId="48703B64" w14:textId="77777777" w:rsidR="00E718BC" w:rsidRPr="00FD2328" w:rsidRDefault="00E718BC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 xml:space="preserve">označení banky a čísla účtu, na který musí být zaplaceno (pokud je číslo účtu odlišné od čísla uvedeného v čl. I odst. 2, je prodávající povinen o této skutečnosti v souladu </w:t>
      </w:r>
      <w:r w:rsidRPr="007B6816">
        <w:rPr>
          <w:rFonts w:ascii="Tahoma" w:hAnsi="Tahoma" w:cs="Tahoma"/>
          <w:sz w:val="22"/>
          <w:szCs w:val="22"/>
        </w:rPr>
        <w:t>s čl. II odst. 2 a 3</w:t>
      </w:r>
      <w:r w:rsidRPr="00FD2328">
        <w:rPr>
          <w:rFonts w:ascii="Tahoma" w:hAnsi="Tahoma" w:cs="Tahoma"/>
          <w:sz w:val="22"/>
          <w:szCs w:val="22"/>
        </w:rPr>
        <w:t xml:space="preserve"> této smlouvy informovat kupujícího),</w:t>
      </w:r>
    </w:p>
    <w:p w14:paraId="14A351FC" w14:textId="52A7065C" w:rsidR="00E718BC" w:rsidRPr="00FD2328" w:rsidRDefault="00E718BC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>čísl</w:t>
      </w:r>
      <w:r w:rsidR="00D72E59">
        <w:rPr>
          <w:rFonts w:ascii="Tahoma" w:hAnsi="Tahoma" w:cs="Tahoma"/>
          <w:sz w:val="22"/>
          <w:szCs w:val="22"/>
        </w:rPr>
        <w:t>a</w:t>
      </w:r>
      <w:r w:rsidRPr="00FD2328">
        <w:rPr>
          <w:rFonts w:ascii="Tahoma" w:hAnsi="Tahoma" w:cs="Tahoma"/>
          <w:sz w:val="22"/>
          <w:szCs w:val="22"/>
        </w:rPr>
        <w:t xml:space="preserve"> dodací</w:t>
      </w:r>
      <w:r w:rsidR="00D72E59">
        <w:rPr>
          <w:rFonts w:ascii="Tahoma" w:hAnsi="Tahoma" w:cs="Tahoma"/>
          <w:sz w:val="22"/>
          <w:szCs w:val="22"/>
        </w:rPr>
        <w:t>c</w:t>
      </w:r>
      <w:r w:rsidRPr="00FD2328">
        <w:rPr>
          <w:rFonts w:ascii="Tahoma" w:hAnsi="Tahoma" w:cs="Tahoma"/>
          <w:sz w:val="22"/>
          <w:szCs w:val="22"/>
        </w:rPr>
        <w:t>h list</w:t>
      </w:r>
      <w:r w:rsidR="00D72E59">
        <w:rPr>
          <w:rFonts w:ascii="Tahoma" w:hAnsi="Tahoma" w:cs="Tahoma"/>
          <w:sz w:val="22"/>
          <w:szCs w:val="22"/>
        </w:rPr>
        <w:t xml:space="preserve">ů, na </w:t>
      </w:r>
      <w:r w:rsidR="00AF6B1E">
        <w:rPr>
          <w:rFonts w:ascii="Tahoma" w:hAnsi="Tahoma" w:cs="Tahoma"/>
          <w:sz w:val="22"/>
          <w:szCs w:val="22"/>
        </w:rPr>
        <w:t xml:space="preserve">jejichž </w:t>
      </w:r>
      <w:r w:rsidR="00D72E59">
        <w:rPr>
          <w:rFonts w:ascii="Tahoma" w:hAnsi="Tahoma" w:cs="Tahoma"/>
          <w:sz w:val="22"/>
          <w:szCs w:val="22"/>
        </w:rPr>
        <w:t>základě byly v příslušn</w:t>
      </w:r>
      <w:r w:rsidR="00B54FD8">
        <w:rPr>
          <w:rFonts w:ascii="Tahoma" w:hAnsi="Tahoma" w:cs="Tahoma"/>
          <w:sz w:val="22"/>
          <w:szCs w:val="22"/>
        </w:rPr>
        <w:t>ých</w:t>
      </w:r>
      <w:r w:rsidR="00D72E59">
        <w:rPr>
          <w:rFonts w:ascii="Tahoma" w:hAnsi="Tahoma" w:cs="Tahoma"/>
          <w:sz w:val="22"/>
          <w:szCs w:val="22"/>
        </w:rPr>
        <w:t xml:space="preserve"> kalendářní</w:t>
      </w:r>
      <w:r w:rsidR="00B54FD8">
        <w:rPr>
          <w:rFonts w:ascii="Tahoma" w:hAnsi="Tahoma" w:cs="Tahoma"/>
          <w:sz w:val="22"/>
          <w:szCs w:val="22"/>
        </w:rPr>
        <w:t>ch</w:t>
      </w:r>
      <w:r w:rsidR="00D72E59">
        <w:rPr>
          <w:rFonts w:ascii="Tahoma" w:hAnsi="Tahoma" w:cs="Tahoma"/>
          <w:sz w:val="22"/>
          <w:szCs w:val="22"/>
        </w:rPr>
        <w:t xml:space="preserve"> </w:t>
      </w:r>
      <w:r w:rsidR="00B54FD8">
        <w:rPr>
          <w:rFonts w:ascii="Tahoma" w:hAnsi="Tahoma" w:cs="Tahoma"/>
          <w:sz w:val="22"/>
          <w:szCs w:val="22"/>
        </w:rPr>
        <w:t>týdnech</w:t>
      </w:r>
      <w:r w:rsidR="00D72E59">
        <w:rPr>
          <w:rFonts w:ascii="Tahoma" w:hAnsi="Tahoma" w:cs="Tahoma"/>
          <w:sz w:val="22"/>
          <w:szCs w:val="22"/>
        </w:rPr>
        <w:t xml:space="preserve"> převzaty léčivé přípravky</w:t>
      </w:r>
      <w:r w:rsidRPr="00FD2328">
        <w:rPr>
          <w:rFonts w:ascii="Tahoma" w:hAnsi="Tahoma" w:cs="Tahoma"/>
          <w:sz w:val="22"/>
          <w:szCs w:val="22"/>
        </w:rPr>
        <w:t>,</w:t>
      </w:r>
    </w:p>
    <w:p w14:paraId="588CDE2D" w14:textId="181CA3F1" w:rsidR="00E718BC" w:rsidRPr="00FD2328" w:rsidRDefault="00E376B8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lhůtu splatnosti faktury.</w:t>
      </w:r>
    </w:p>
    <w:p w14:paraId="758BF4FA" w14:textId="5144573A" w:rsidR="005A0FCF" w:rsidRPr="00E718BC" w:rsidRDefault="00066D69" w:rsidP="00E84932">
      <w:pPr>
        <w:pStyle w:val="Zkladntext"/>
        <w:widowControl/>
        <w:numPr>
          <w:ilvl w:val="0"/>
          <w:numId w:val="6"/>
        </w:numPr>
        <w:tabs>
          <w:tab w:val="clear" w:pos="1418"/>
          <w:tab w:val="left" w:pos="0"/>
          <w:tab w:val="left" w:pos="540"/>
          <w:tab w:val="left" w:pos="1260"/>
          <w:tab w:val="left" w:pos="1980"/>
          <w:tab w:val="left" w:pos="3960"/>
        </w:tabs>
        <w:autoSpaceDE/>
        <w:autoSpaceDN/>
        <w:spacing w:after="120"/>
        <w:rPr>
          <w:rFonts w:ascii="Tahoma" w:hAnsi="Tahoma" w:cs="Tahoma"/>
          <w:sz w:val="22"/>
          <w:szCs w:val="22"/>
        </w:rPr>
      </w:pPr>
      <w:r w:rsidRPr="0098379E">
        <w:rPr>
          <w:rFonts w:ascii="Tahoma" w:hAnsi="Tahoma" w:cs="Tahoma"/>
          <w:sz w:val="22"/>
          <w:szCs w:val="22"/>
        </w:rPr>
        <w:t xml:space="preserve">Lhůta splatnosti faktury </w:t>
      </w:r>
      <w:r w:rsidRPr="0012099A">
        <w:rPr>
          <w:rFonts w:ascii="Tahoma" w:hAnsi="Tahoma" w:cs="Tahoma"/>
          <w:sz w:val="22"/>
          <w:szCs w:val="22"/>
        </w:rPr>
        <w:t xml:space="preserve">činí </w:t>
      </w:r>
      <w:r w:rsidR="005D2469" w:rsidRPr="0012099A">
        <w:rPr>
          <w:rFonts w:ascii="Tahoma" w:hAnsi="Tahoma" w:cs="Tahoma"/>
          <w:sz w:val="22"/>
          <w:szCs w:val="22"/>
        </w:rPr>
        <w:t>6</w:t>
      </w:r>
      <w:r w:rsidR="00B23026" w:rsidRPr="0012099A">
        <w:rPr>
          <w:rFonts w:ascii="Tahoma" w:hAnsi="Tahoma" w:cs="Tahoma"/>
          <w:sz w:val="22"/>
          <w:szCs w:val="22"/>
        </w:rPr>
        <w:t xml:space="preserve">0 </w:t>
      </w:r>
      <w:r w:rsidRPr="0012099A">
        <w:rPr>
          <w:rFonts w:ascii="Tahoma" w:hAnsi="Tahoma" w:cs="Tahoma"/>
          <w:sz w:val="22"/>
          <w:szCs w:val="22"/>
        </w:rPr>
        <w:t xml:space="preserve">kalendářních dnů ode dne jejího doručení </w:t>
      </w:r>
      <w:r w:rsidR="00717161" w:rsidRPr="0012099A">
        <w:rPr>
          <w:rFonts w:ascii="Tahoma" w:hAnsi="Tahoma" w:cs="Tahoma"/>
          <w:sz w:val="22"/>
          <w:szCs w:val="22"/>
        </w:rPr>
        <w:t>kupujícímu</w:t>
      </w:r>
      <w:r w:rsidRPr="0012099A">
        <w:rPr>
          <w:rFonts w:ascii="Tahoma" w:hAnsi="Tahoma" w:cs="Tahoma"/>
          <w:sz w:val="22"/>
          <w:szCs w:val="22"/>
        </w:rPr>
        <w:t xml:space="preserve">. </w:t>
      </w:r>
      <w:r w:rsidR="00160D28" w:rsidRPr="0012099A">
        <w:rPr>
          <w:rFonts w:ascii="Tahoma" w:hAnsi="Tahoma" w:cs="Tahoma"/>
          <w:sz w:val="22"/>
          <w:szCs w:val="22"/>
        </w:rPr>
        <w:t xml:space="preserve">Doručení faktury se provede </w:t>
      </w:r>
      <w:r w:rsidR="00D72E59" w:rsidRPr="0012099A">
        <w:rPr>
          <w:rFonts w:ascii="Tahoma" w:hAnsi="Tahoma" w:cs="Tahoma"/>
          <w:sz w:val="22"/>
          <w:szCs w:val="22"/>
        </w:rPr>
        <w:t>na e-mailovou adresu kupujícího</w:t>
      </w:r>
      <w:r w:rsidR="002B2EDA" w:rsidRPr="0012099A">
        <w:rPr>
          <w:rFonts w:ascii="Tahoma" w:hAnsi="Tahoma" w:cs="Tahoma"/>
          <w:sz w:val="22"/>
          <w:szCs w:val="22"/>
        </w:rPr>
        <w:t xml:space="preserve">: </w:t>
      </w:r>
      <w:r w:rsidR="00E567B4" w:rsidRPr="000014AF">
        <w:rPr>
          <w:rFonts w:ascii="Tahoma" w:hAnsi="Tahoma" w:cs="Tahoma"/>
          <w:sz w:val="22"/>
          <w:szCs w:val="22"/>
          <w:rPrChange w:id="17" w:author="Bartas Robert" w:date="2025-07-22T09:51:00Z" w16du:dateUtc="2025-07-22T07:51:00Z">
            <w:rPr/>
          </w:rPrChange>
        </w:rPr>
        <w:fldChar w:fldCharType="begin"/>
      </w:r>
      <w:r w:rsidR="00E567B4" w:rsidRPr="000014AF">
        <w:rPr>
          <w:rFonts w:ascii="Tahoma" w:hAnsi="Tahoma" w:cs="Tahoma"/>
          <w:sz w:val="22"/>
          <w:szCs w:val="22"/>
          <w:rPrChange w:id="18" w:author="Bartas Robert" w:date="2025-07-22T09:51:00Z" w16du:dateUtc="2025-07-22T07:51:00Z">
            <w:rPr/>
          </w:rPrChange>
        </w:rPr>
        <w:instrText>HYPERLINK "mailto:podatelna.kar@nspka.cz"</w:instrText>
      </w:r>
      <w:r w:rsidR="00E567B4" w:rsidRPr="00230461">
        <w:rPr>
          <w:rFonts w:ascii="Tahoma" w:hAnsi="Tahoma" w:cs="Tahoma"/>
          <w:sz w:val="22"/>
          <w:szCs w:val="22"/>
        </w:rPr>
      </w:r>
      <w:r w:rsidR="00E567B4" w:rsidRPr="000014AF">
        <w:rPr>
          <w:rFonts w:ascii="Tahoma" w:hAnsi="Tahoma" w:cs="Tahoma"/>
          <w:sz w:val="22"/>
          <w:szCs w:val="22"/>
          <w:rPrChange w:id="19" w:author="Bartas Robert" w:date="2025-07-22T09:51:00Z" w16du:dateUtc="2025-07-22T07:51:00Z">
            <w:rPr/>
          </w:rPrChange>
        </w:rPr>
        <w:fldChar w:fldCharType="separate"/>
      </w:r>
      <w:r w:rsidR="00E567B4" w:rsidRPr="000014AF">
        <w:rPr>
          <w:rStyle w:val="Hypertextovodkaz"/>
          <w:rFonts w:ascii="Tahoma" w:hAnsi="Tahoma" w:cs="Tahoma"/>
          <w:b/>
          <w:bCs/>
          <w:color w:val="auto"/>
          <w:sz w:val="22"/>
          <w:szCs w:val="22"/>
          <w:u w:val="none"/>
          <w:rPrChange w:id="20" w:author="Bartas Robert" w:date="2025-07-22T09:51:00Z" w16du:dateUtc="2025-07-22T07:51:00Z">
            <w:rPr>
              <w:rStyle w:val="Hypertextovodkaz"/>
              <w:b/>
              <w:bCs/>
              <w:color w:val="auto"/>
              <w:u w:val="none"/>
            </w:rPr>
          </w:rPrChange>
        </w:rPr>
        <w:t>podatelna.kar@nspka.cz</w:t>
      </w:r>
      <w:r w:rsidR="00E567B4" w:rsidRPr="000014AF">
        <w:rPr>
          <w:rFonts w:ascii="Tahoma" w:hAnsi="Tahoma" w:cs="Tahoma"/>
          <w:sz w:val="22"/>
          <w:szCs w:val="22"/>
          <w:rPrChange w:id="21" w:author="Bartas Robert" w:date="2025-07-22T09:51:00Z" w16du:dateUtc="2025-07-22T07:51:00Z">
            <w:rPr/>
          </w:rPrChange>
        </w:rPr>
        <w:fldChar w:fldCharType="end"/>
      </w:r>
      <w:r w:rsidR="00E567B4" w:rsidRPr="000014A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2B2EDA" w:rsidRPr="00331BCF">
        <w:rPr>
          <w:rStyle w:val="Hypertextovodkaz"/>
          <w:rFonts w:ascii="Tahoma" w:hAnsi="Tahoma" w:cs="Tahoma"/>
          <w:color w:val="auto"/>
          <w:sz w:val="22"/>
          <w:szCs w:val="22"/>
          <w:u w:val="none"/>
        </w:rPr>
        <w:t>,</w:t>
      </w:r>
      <w:r w:rsidR="002B2EDA" w:rsidRPr="00331BCF">
        <w:rPr>
          <w:rStyle w:val="Hypertextovodkaz"/>
          <w:rFonts w:ascii="Tahoma" w:hAnsi="Tahoma" w:cs="Tahoma"/>
          <w:sz w:val="22"/>
          <w:szCs w:val="22"/>
          <w:u w:val="none"/>
        </w:rPr>
        <w:t xml:space="preserve"> </w:t>
      </w:r>
      <w:r w:rsidR="00160D28" w:rsidRPr="0012099A">
        <w:rPr>
          <w:rFonts w:ascii="Tahoma" w:hAnsi="Tahoma" w:cs="Tahoma"/>
          <w:sz w:val="22"/>
          <w:szCs w:val="22"/>
        </w:rPr>
        <w:t>osobně oproti podpisu zmocněné osoby kupujícího</w:t>
      </w:r>
      <w:r w:rsidR="00D72E59" w:rsidRPr="0012099A">
        <w:rPr>
          <w:rFonts w:ascii="Tahoma" w:hAnsi="Tahoma" w:cs="Tahoma"/>
          <w:sz w:val="22"/>
          <w:szCs w:val="22"/>
        </w:rPr>
        <w:t>, zasláním prostřednictvím datové zprávy</w:t>
      </w:r>
      <w:r w:rsidR="00D72E59">
        <w:rPr>
          <w:rFonts w:ascii="Tahoma" w:hAnsi="Tahoma" w:cs="Tahoma"/>
          <w:sz w:val="22"/>
          <w:szCs w:val="22"/>
        </w:rPr>
        <w:t xml:space="preserve"> nebo </w:t>
      </w:r>
      <w:r w:rsidR="00160D28" w:rsidRPr="006E3853">
        <w:rPr>
          <w:rFonts w:ascii="Tahoma" w:hAnsi="Tahoma" w:cs="Tahoma"/>
          <w:sz w:val="22"/>
          <w:szCs w:val="22"/>
        </w:rPr>
        <w:t xml:space="preserve">doručenkou prostřednictvím provozovatele poštovních služeb. </w:t>
      </w:r>
    </w:p>
    <w:p w14:paraId="154201A0" w14:textId="5CB96069" w:rsidR="00066D69" w:rsidRDefault="00066D69" w:rsidP="00E84932">
      <w:pPr>
        <w:pStyle w:val="Zkladntext"/>
        <w:numPr>
          <w:ilvl w:val="0"/>
          <w:numId w:val="6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Povinnost zaplatit kupní cenu je splněna dnem odepsání příslušné částky z účtu kupujícího.</w:t>
      </w:r>
    </w:p>
    <w:p w14:paraId="204512B2" w14:textId="6C4F8B89" w:rsidR="00066D69" w:rsidRDefault="00066D69" w:rsidP="00E84932">
      <w:pPr>
        <w:pStyle w:val="Zkladntext"/>
        <w:numPr>
          <w:ilvl w:val="0"/>
          <w:numId w:val="6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D7162C">
        <w:rPr>
          <w:rFonts w:ascii="Tahoma" w:hAnsi="Tahoma" w:cs="Tahoma"/>
          <w:sz w:val="22"/>
          <w:szCs w:val="22"/>
        </w:rPr>
        <w:t xml:space="preserve">-li </w:t>
      </w:r>
      <w:r w:rsidRPr="006E3853">
        <w:rPr>
          <w:rFonts w:ascii="Tahoma" w:hAnsi="Tahoma" w:cs="Tahoma"/>
          <w:sz w:val="22"/>
          <w:szCs w:val="22"/>
        </w:rPr>
        <w:t>chybně vyúčtována cena</w:t>
      </w:r>
      <w:r w:rsidR="00D7162C">
        <w:rPr>
          <w:rFonts w:ascii="Tahoma" w:hAnsi="Tahoma" w:cs="Tahoma"/>
          <w:sz w:val="22"/>
          <w:szCs w:val="22"/>
        </w:rPr>
        <w:t xml:space="preserve"> nebo DPH</w:t>
      </w:r>
      <w:r w:rsidRPr="006E3853">
        <w:rPr>
          <w:rFonts w:ascii="Tahoma" w:hAnsi="Tahoma" w:cs="Tahoma"/>
          <w:sz w:val="22"/>
          <w:szCs w:val="22"/>
        </w:rPr>
        <w:t xml:space="preserve">, je kupující oprávněn fakturu před uplynutím lhůty splatnosti vrátit druhé smluvní straně k provedení opravy s vyznačením důvodu vrácení. Prodávající provede opravu vystavením nové faktury. </w:t>
      </w:r>
      <w:r w:rsidR="00F36ED8">
        <w:rPr>
          <w:rFonts w:ascii="Tahoma" w:hAnsi="Tahoma" w:cs="Tahoma"/>
          <w:sz w:val="22"/>
          <w:szCs w:val="22"/>
        </w:rPr>
        <w:t>Prodávající</w:t>
      </w:r>
      <w:r w:rsidR="00316073" w:rsidRPr="00316073">
        <w:rPr>
          <w:rFonts w:ascii="Tahoma" w:hAnsi="Tahoma" w:cs="Tahoma"/>
          <w:sz w:val="22"/>
          <w:szCs w:val="22"/>
        </w:rPr>
        <w:t xml:space="preserve"> provede opravu faktury a </w:t>
      </w:r>
      <w:r w:rsidR="00316073" w:rsidRPr="00316073">
        <w:rPr>
          <w:rFonts w:ascii="Tahoma" w:hAnsi="Tahoma" w:cs="Tahoma"/>
          <w:sz w:val="22"/>
          <w:szCs w:val="22"/>
        </w:rPr>
        <w:lastRenderedPageBreak/>
        <w:t xml:space="preserve">znovu ji doručí </w:t>
      </w:r>
      <w:r w:rsidR="00F36ED8">
        <w:rPr>
          <w:rFonts w:ascii="Tahoma" w:hAnsi="Tahoma" w:cs="Tahoma"/>
          <w:sz w:val="22"/>
          <w:szCs w:val="22"/>
        </w:rPr>
        <w:t>kupujícímu</w:t>
      </w:r>
      <w:r w:rsidR="00316073" w:rsidRPr="00316073">
        <w:rPr>
          <w:rFonts w:ascii="Tahoma" w:hAnsi="Tahoma" w:cs="Tahoma"/>
          <w:sz w:val="22"/>
          <w:szCs w:val="22"/>
        </w:rPr>
        <w:t xml:space="preserve">. Odesláním vadné faktury zpět </w:t>
      </w:r>
      <w:r w:rsidR="00545327">
        <w:rPr>
          <w:rFonts w:ascii="Tahoma" w:hAnsi="Tahoma" w:cs="Tahoma"/>
          <w:sz w:val="22"/>
          <w:szCs w:val="22"/>
        </w:rPr>
        <w:t xml:space="preserve">prodávajícímu </w:t>
      </w:r>
      <w:r w:rsidR="00316073" w:rsidRPr="00316073">
        <w:rPr>
          <w:rFonts w:ascii="Tahoma" w:hAnsi="Tahoma" w:cs="Tahoma"/>
          <w:sz w:val="22"/>
          <w:szCs w:val="22"/>
        </w:rPr>
        <w:t xml:space="preserve">přestává běžet původní lhůta splatnosti. Nová lhůta splatnosti běží ode dne doručení opravené faktury </w:t>
      </w:r>
      <w:r w:rsidR="00545327">
        <w:rPr>
          <w:rFonts w:ascii="Tahoma" w:hAnsi="Tahoma" w:cs="Tahoma"/>
          <w:sz w:val="22"/>
          <w:szCs w:val="22"/>
        </w:rPr>
        <w:t>kupujícímu</w:t>
      </w:r>
      <w:r w:rsidR="00316073" w:rsidRPr="00316073">
        <w:rPr>
          <w:rFonts w:ascii="Tahoma" w:hAnsi="Tahoma" w:cs="Tahoma"/>
          <w:sz w:val="22"/>
          <w:szCs w:val="22"/>
        </w:rPr>
        <w:t>.</w:t>
      </w:r>
    </w:p>
    <w:p w14:paraId="49C4DC0A" w14:textId="0FBD0603" w:rsidR="00066D69" w:rsidRPr="006E3853" w:rsidRDefault="00066D69" w:rsidP="00FB3B6E">
      <w:pPr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</w:t>
      </w:r>
      <w:r w:rsidR="005B16CA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203A597B" w14:textId="77777777" w:rsidR="00066D69" w:rsidRPr="006E3853" w:rsidRDefault="0007299C" w:rsidP="0007299C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Sankce</w:t>
      </w:r>
    </w:p>
    <w:p w14:paraId="79878218" w14:textId="09C10CAF" w:rsidR="00BD1D1C" w:rsidRPr="0014721B" w:rsidRDefault="00BD1D1C" w:rsidP="00E84932">
      <w:pPr>
        <w:pStyle w:val="Import16"/>
        <w:numPr>
          <w:ilvl w:val="0"/>
          <w:numId w:val="5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Neodevzdá-li prodávající kupujícímu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14721B">
        <w:rPr>
          <w:rFonts w:ascii="Tahoma" w:hAnsi="Tahoma" w:cs="Tahoma"/>
          <w:sz w:val="22"/>
          <w:szCs w:val="22"/>
        </w:rPr>
        <w:t xml:space="preserve"> ve lhůtě uvedené v čl. V odst. 2 této smlouvy, je povinen zaplatit kupujícímu smluvní pokutu ve výši </w:t>
      </w:r>
      <w:r w:rsidR="00103F56">
        <w:rPr>
          <w:rFonts w:ascii="Tahoma" w:hAnsi="Tahoma" w:cs="Tahoma"/>
          <w:sz w:val="22"/>
          <w:szCs w:val="22"/>
        </w:rPr>
        <w:t>0,5</w:t>
      </w:r>
      <w:r w:rsidR="0002274B">
        <w:rPr>
          <w:rFonts w:ascii="Tahoma" w:hAnsi="Tahoma" w:cs="Tahoma"/>
          <w:sz w:val="22"/>
          <w:szCs w:val="22"/>
        </w:rPr>
        <w:t xml:space="preserve"> </w:t>
      </w:r>
      <w:r w:rsidR="000C5572">
        <w:rPr>
          <w:rFonts w:ascii="Tahoma" w:hAnsi="Tahoma" w:cs="Tahoma"/>
          <w:sz w:val="22"/>
          <w:szCs w:val="22"/>
        </w:rPr>
        <w:t xml:space="preserve">% </w:t>
      </w:r>
      <w:r w:rsidR="000C5572" w:rsidRPr="00CB63AC">
        <w:rPr>
          <w:rFonts w:ascii="Tahoma" w:hAnsi="Tahoma" w:cs="Tahoma"/>
          <w:sz w:val="22"/>
          <w:szCs w:val="22"/>
        </w:rPr>
        <w:t>z</w:t>
      </w:r>
      <w:r w:rsidR="000C5572">
        <w:rPr>
          <w:rFonts w:ascii="Tahoma" w:hAnsi="Tahoma" w:cs="Tahoma"/>
          <w:sz w:val="22"/>
          <w:szCs w:val="22"/>
        </w:rPr>
        <w:t> hodnoty léčivých přípravků uvedených v dílčím požadavku</w:t>
      </w:r>
      <w:r w:rsidR="000C5572" w:rsidRPr="00CB63AC">
        <w:rPr>
          <w:rFonts w:ascii="Tahoma" w:hAnsi="Tahoma" w:cs="Tahoma"/>
          <w:sz w:val="22"/>
          <w:szCs w:val="22"/>
        </w:rPr>
        <w:t xml:space="preserve"> bez DPH</w:t>
      </w:r>
      <w:r w:rsidR="000C5572">
        <w:rPr>
          <w:rFonts w:ascii="Tahoma" w:hAnsi="Tahoma" w:cs="Tahoma"/>
          <w:sz w:val="22"/>
          <w:szCs w:val="22"/>
        </w:rPr>
        <w:t xml:space="preserve"> </w:t>
      </w:r>
      <w:r w:rsidR="000C5572" w:rsidRPr="009010FB">
        <w:rPr>
          <w:rFonts w:ascii="Tahoma" w:hAnsi="Tahoma" w:cs="Tahoma"/>
          <w:sz w:val="22"/>
          <w:szCs w:val="22"/>
        </w:rPr>
        <w:t>dle čl. VII odst. 1 této smlouvy</w:t>
      </w:r>
      <w:r w:rsidR="000C5572">
        <w:rPr>
          <w:rFonts w:ascii="Tahoma" w:hAnsi="Tahoma" w:cs="Tahoma"/>
          <w:sz w:val="22"/>
          <w:szCs w:val="22"/>
        </w:rPr>
        <w:t xml:space="preserve">, nejméně však ve výši </w:t>
      </w:r>
      <w:r w:rsidR="00103F56">
        <w:rPr>
          <w:rFonts w:ascii="Tahoma" w:hAnsi="Tahoma" w:cs="Tahoma"/>
          <w:sz w:val="22"/>
          <w:szCs w:val="22"/>
        </w:rPr>
        <w:t>5</w:t>
      </w:r>
      <w:r w:rsidR="000C5572">
        <w:rPr>
          <w:rFonts w:ascii="Tahoma" w:hAnsi="Tahoma" w:cs="Tahoma"/>
          <w:sz w:val="22"/>
          <w:szCs w:val="22"/>
        </w:rPr>
        <w:t>00 Kč</w:t>
      </w:r>
      <w:r w:rsidRPr="0014721B">
        <w:rPr>
          <w:rFonts w:ascii="Tahoma" w:hAnsi="Tahoma" w:cs="Tahoma"/>
          <w:sz w:val="22"/>
          <w:szCs w:val="22"/>
        </w:rPr>
        <w:t>, a to za každý započatý den prodlení</w:t>
      </w:r>
      <w:r w:rsidR="003F5F02">
        <w:rPr>
          <w:rFonts w:ascii="Tahoma" w:hAnsi="Tahoma" w:cs="Tahoma"/>
          <w:sz w:val="22"/>
          <w:szCs w:val="22"/>
        </w:rPr>
        <w:t>, pokud prodávající v souladu s čl. VI odst. 1</w:t>
      </w:r>
      <w:r w:rsidR="00AF6B1E">
        <w:rPr>
          <w:rFonts w:ascii="Tahoma" w:hAnsi="Tahoma" w:cs="Tahoma"/>
          <w:sz w:val="22"/>
          <w:szCs w:val="22"/>
        </w:rPr>
        <w:t xml:space="preserve"> </w:t>
      </w:r>
      <w:r w:rsidR="003F5F02">
        <w:rPr>
          <w:rFonts w:ascii="Tahoma" w:hAnsi="Tahoma" w:cs="Tahoma"/>
          <w:sz w:val="22"/>
          <w:szCs w:val="22"/>
        </w:rPr>
        <w:t>písm. d) této smlouvy neinformuje kupujícího o přerušení dodávek</w:t>
      </w:r>
      <w:r w:rsidRPr="0014721B">
        <w:rPr>
          <w:rFonts w:ascii="Tahoma" w:hAnsi="Tahoma" w:cs="Tahoma"/>
          <w:sz w:val="22"/>
          <w:szCs w:val="22"/>
        </w:rPr>
        <w:t xml:space="preserve">. </w:t>
      </w:r>
    </w:p>
    <w:p w14:paraId="0C778A4E" w14:textId="77777777" w:rsidR="003337D2" w:rsidRPr="00BE495B" w:rsidRDefault="003337D2" w:rsidP="00E84932">
      <w:pPr>
        <w:pStyle w:val="OdstavecSmlouv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 případ prodlení se zaplacením </w:t>
      </w:r>
      <w:r w:rsidR="00827B5F" w:rsidRPr="006E3853">
        <w:rPr>
          <w:rFonts w:ascii="Tahoma" w:hAnsi="Tahoma" w:cs="Tahoma"/>
          <w:sz w:val="22"/>
          <w:szCs w:val="22"/>
        </w:rPr>
        <w:t xml:space="preserve">kupní </w:t>
      </w:r>
      <w:r w:rsidRPr="006E3853">
        <w:rPr>
          <w:rFonts w:ascii="Tahoma" w:hAnsi="Tahoma" w:cs="Tahoma"/>
          <w:sz w:val="22"/>
          <w:szCs w:val="22"/>
        </w:rPr>
        <w:t xml:space="preserve">ceny sjednávají smluvní strany úrok z prodlení ve </w:t>
      </w:r>
      <w:r w:rsidRPr="00BE495B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810F8F6" w14:textId="46FE4291" w:rsidR="004E59CF" w:rsidRPr="00BE495B" w:rsidRDefault="00D20CA5" w:rsidP="00FB3B6E">
      <w:pPr>
        <w:pStyle w:val="Import16"/>
        <w:numPr>
          <w:ilvl w:val="0"/>
          <w:numId w:val="5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BE495B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58B58F95" w14:textId="1452DCBC" w:rsidR="003C1EA1" w:rsidRDefault="003C1EA1" w:rsidP="00FB3B6E">
      <w:pPr>
        <w:tabs>
          <w:tab w:val="left" w:pos="0"/>
          <w:tab w:val="left" w:pos="360"/>
        </w:tabs>
        <w:spacing w:before="240"/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XII.</w:t>
      </w:r>
    </w:p>
    <w:p w14:paraId="49EAE074" w14:textId="5955E315" w:rsidR="003C1EA1" w:rsidRDefault="003C1EA1" w:rsidP="003C1EA1">
      <w:pPr>
        <w:tabs>
          <w:tab w:val="left" w:pos="0"/>
          <w:tab w:val="left" w:pos="360"/>
        </w:tabs>
        <w:spacing w:after="240"/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Sankce vůči Rusku a Bělorusku</w:t>
      </w:r>
    </w:p>
    <w:p w14:paraId="033AF2D2" w14:textId="2CD924C6" w:rsidR="003C1EA1" w:rsidRDefault="003C1EA1" w:rsidP="003C1EA1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5A1AFA">
        <w:rPr>
          <w:iCs/>
          <w:sz w:val="22"/>
        </w:rPr>
        <w:t>Prodávající odpovídá za to, že platby poskytované kupujícím dle této smlouvy</w:t>
      </w:r>
      <w:r>
        <w:rPr>
          <w:iCs/>
          <w:sz w:val="22"/>
        </w:rPr>
        <w:t xml:space="preserve"> nebudou</w:t>
      </w:r>
      <w:r w:rsidRPr="005A1AFA">
        <w:rPr>
          <w:iCs/>
          <w:sz w:val="22"/>
        </w:rPr>
        <w:t xml:space="preserve">  přímo nebo nepřímo ani jen zčásti </w:t>
      </w:r>
      <w:r>
        <w:rPr>
          <w:iCs/>
          <w:sz w:val="22"/>
        </w:rPr>
        <w:t>zpřístupněny</w:t>
      </w:r>
      <w:r w:rsidRPr="005A1AFA">
        <w:rPr>
          <w:iCs/>
          <w:sz w:val="22"/>
        </w:rPr>
        <w:t xml:space="preserve"> osobám, vůči kterým platí tzv. individuální finanční sankce ve smyslu čl. 2 odst. 2 Nařízení Rady (EU) č. 208/2014 ze dne 5. 3. 2014 o omezujících opatřeních vůči některým osobám, subjektům a orgánům vzhledem k situaci na Ukrajině a Nařízení Rady (ES) č. 765/2006 ze dne 18. 5</w:t>
      </w:r>
      <w:r w:rsidRPr="005A1AFA">
        <w:rPr>
          <w:rFonts w:cs="Tahoma"/>
          <w:iCs/>
          <w:sz w:val="22"/>
        </w:rPr>
        <w:t>. 2006 o omezujících opatřeních vůči prezidentu Lukašenkovi a některým představitelům Běloruska a které jsou uvedeny na tzv. sankčních seznamech  (dle příloh č. 1 obou nařízení)</w:t>
      </w:r>
      <w:r>
        <w:rPr>
          <w:rFonts w:cs="Tahoma"/>
          <w:iCs/>
          <w:sz w:val="22"/>
        </w:rPr>
        <w:t>.</w:t>
      </w:r>
    </w:p>
    <w:p w14:paraId="07820163" w14:textId="54E7904C" w:rsidR="003C1EA1" w:rsidRDefault="003C1EA1" w:rsidP="00643496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Prodávající odpovídá za to, že po dobu trvání smlouvy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39BDCA8B" w14:textId="77777777" w:rsidR="00643496" w:rsidRPr="00643496" w:rsidRDefault="00643496" w:rsidP="00C85BB8">
      <w:pPr>
        <w:pStyle w:val="KMSK-text"/>
        <w:spacing w:before="60" w:after="60"/>
        <w:ind w:left="708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•</w:t>
      </w:r>
      <w:r w:rsidRPr="00643496">
        <w:rPr>
          <w:rFonts w:cs="Tahoma"/>
          <w:iCs/>
          <w:sz w:val="22"/>
        </w:rPr>
        <w:tab/>
        <w:t>ruským státním příslušníkem, fyzickou nebo právnickou osobou se sídlem v Rusku,</w:t>
      </w:r>
    </w:p>
    <w:p w14:paraId="410FFD01" w14:textId="77777777" w:rsidR="00643496" w:rsidRPr="00643496" w:rsidRDefault="00643496" w:rsidP="00C85BB8">
      <w:pPr>
        <w:pStyle w:val="KMSK-text"/>
        <w:spacing w:before="60" w:after="60"/>
        <w:ind w:left="708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•</w:t>
      </w:r>
      <w:r w:rsidRPr="00643496">
        <w:rPr>
          <w:rFonts w:cs="Tahoma"/>
          <w:iCs/>
          <w:sz w:val="22"/>
        </w:rPr>
        <w:tab/>
        <w:t>právnickou osobou, která je z více než 50 % přímo či nepřímo vlastněna některou z osob dle předešlé odrážky, nebo</w:t>
      </w:r>
    </w:p>
    <w:p w14:paraId="1D69E648" w14:textId="77777777" w:rsidR="00643496" w:rsidRPr="00643496" w:rsidRDefault="00643496" w:rsidP="00C85BB8">
      <w:pPr>
        <w:pStyle w:val="KMSK-text"/>
        <w:spacing w:before="60" w:after="60"/>
        <w:ind w:left="708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•</w:t>
      </w:r>
      <w:r w:rsidRPr="00643496">
        <w:rPr>
          <w:rFonts w:cs="Tahoma"/>
          <w:iCs/>
          <w:sz w:val="22"/>
        </w:rPr>
        <w:tab/>
        <w:t>fyzickou nebo právnickou osobou, která jedná jménem nebo na pokyn některé z osob uvedených v předešlých odrážkách.</w:t>
      </w:r>
    </w:p>
    <w:p w14:paraId="5297923E" w14:textId="02F898CA" w:rsidR="00643496" w:rsidRDefault="00643496" w:rsidP="00643496">
      <w:pPr>
        <w:pStyle w:val="KMSK-text"/>
        <w:spacing w:before="120" w:after="120" w:line="240" w:lineRule="auto"/>
        <w:ind w:left="360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 xml:space="preserve">Prodávající odpovídá za to, že po dobu trvání smlouvy žádná z výše uvedených podmínek </w:t>
      </w:r>
      <w:r w:rsidRPr="007F2ACC">
        <w:rPr>
          <w:rFonts w:cs="Tahoma"/>
          <w:iCs/>
          <w:sz w:val="22"/>
        </w:rPr>
        <w:t>není</w:t>
      </w:r>
      <w:r w:rsidR="009140F8" w:rsidRPr="007F2ACC">
        <w:rPr>
          <w:rFonts w:cs="Tahoma"/>
          <w:iCs/>
          <w:sz w:val="22"/>
        </w:rPr>
        <w:t>/nebude</w:t>
      </w:r>
      <w:r w:rsidRPr="007F2ACC">
        <w:rPr>
          <w:rFonts w:cs="Tahoma"/>
          <w:iCs/>
          <w:sz w:val="22"/>
        </w:rPr>
        <w:t xml:space="preserve"> naplněna ani u jeho poddodavatele (nebo jiné osoby prokazující za</w:t>
      </w:r>
      <w:r w:rsidRPr="00643496">
        <w:rPr>
          <w:rFonts w:cs="Tahoma"/>
          <w:iCs/>
          <w:sz w:val="22"/>
        </w:rPr>
        <w:t xml:space="preserve"> prodávajícího kvalifikaci), který se bude na plnění této smlouvy podílet z více jak 10 % hodnoty plnění.</w:t>
      </w:r>
    </w:p>
    <w:p w14:paraId="2D3A6668" w14:textId="1683330C" w:rsidR="003C1EA1" w:rsidRDefault="003C1EA1" w:rsidP="00643496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Bude-li kterékoliv z nařízení v budoucnu doplněno či nahrazeno jinou legislativou obdobného významu, uvedená povinnost se uplatní obdobně.</w:t>
      </w:r>
    </w:p>
    <w:p w14:paraId="347763B2" w14:textId="41641B09" w:rsidR="003C1EA1" w:rsidRPr="00643496" w:rsidRDefault="003C1EA1" w:rsidP="00643496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643496">
        <w:rPr>
          <w:iCs/>
          <w:sz w:val="22"/>
        </w:rPr>
        <w:t>Prodávající je povinen kupujícího bezodkladně informovat o jakýchkoliv skutečnostech, které mají vliv na odpovědnost prodávajícího dle odst. 1 nebo 2 tohoto článku smlouvy. Prodávající je současně povinen kdykoliv poskytnout kupujícímu bezodkladnou součinnost pro případné ověření pravdivosti těchto informací.</w:t>
      </w:r>
    </w:p>
    <w:p w14:paraId="7A896029" w14:textId="343C1B4E" w:rsidR="003C1EA1" w:rsidRDefault="003C1EA1" w:rsidP="003C1EA1">
      <w:pPr>
        <w:pStyle w:val="KMSK-text"/>
        <w:numPr>
          <w:ilvl w:val="0"/>
          <w:numId w:val="29"/>
        </w:numPr>
        <w:spacing w:before="120" w:after="0" w:line="240" w:lineRule="auto"/>
        <w:ind w:left="357" w:hanging="357"/>
        <w:rPr>
          <w:iCs/>
          <w:sz w:val="22"/>
        </w:rPr>
      </w:pPr>
      <w:r w:rsidRPr="005A1AFA">
        <w:rPr>
          <w:iCs/>
          <w:sz w:val="22"/>
        </w:rPr>
        <w:lastRenderedPageBreak/>
        <w:t xml:space="preserve">Dojde-li k porušení pravidel dle odst. </w:t>
      </w:r>
      <w:r>
        <w:rPr>
          <w:iCs/>
          <w:sz w:val="22"/>
        </w:rPr>
        <w:t>1</w:t>
      </w:r>
      <w:r w:rsidRPr="005A1AFA">
        <w:rPr>
          <w:iCs/>
          <w:sz w:val="22"/>
        </w:rPr>
        <w:t xml:space="preserve"> a/nebo </w:t>
      </w:r>
      <w:r>
        <w:rPr>
          <w:iCs/>
          <w:sz w:val="22"/>
        </w:rPr>
        <w:t>2</w:t>
      </w:r>
      <w:r w:rsidRPr="005A1AFA">
        <w:rPr>
          <w:iCs/>
          <w:sz w:val="22"/>
        </w:rPr>
        <w:t xml:space="preserve"> tohoto článku</w:t>
      </w:r>
      <w:r>
        <w:rPr>
          <w:iCs/>
          <w:sz w:val="22"/>
        </w:rPr>
        <w:t xml:space="preserve"> smlouvy</w:t>
      </w:r>
      <w:r w:rsidRPr="005A1AFA">
        <w:rPr>
          <w:iCs/>
          <w:sz w:val="22"/>
        </w:rPr>
        <w:t>, je kupující oprávněn odstoupit od této smlouvy; odstoupení se však nedotýká povinností prodávajícího vyplývajících z odpovědnosti za vady, povinnosti zaplatit smluvní pokutu</w:t>
      </w:r>
      <w:r w:rsidR="00343425">
        <w:rPr>
          <w:iCs/>
          <w:sz w:val="22"/>
        </w:rPr>
        <w:t xml:space="preserve">, </w:t>
      </w:r>
      <w:r w:rsidRPr="005A1AFA">
        <w:rPr>
          <w:iCs/>
          <w:sz w:val="22"/>
        </w:rPr>
        <w:t xml:space="preserve">povinnosti nahradit škodu </w:t>
      </w:r>
      <w:r w:rsidR="00343425">
        <w:rPr>
          <w:iCs/>
          <w:sz w:val="22"/>
        </w:rPr>
        <w:t xml:space="preserve">a povinnosti zachovat důvěrnost informací </w:t>
      </w:r>
      <w:r w:rsidRPr="005A1AFA">
        <w:rPr>
          <w:iCs/>
          <w:sz w:val="22"/>
        </w:rPr>
        <w:t>souvisejících s plněním dle této smlouvy.</w:t>
      </w:r>
    </w:p>
    <w:p w14:paraId="4D30EAD3" w14:textId="08E97934" w:rsidR="003C1EA1" w:rsidRPr="003C1EA1" w:rsidRDefault="003C1EA1" w:rsidP="003C1EA1">
      <w:pPr>
        <w:pStyle w:val="Import16"/>
        <w:numPr>
          <w:ilvl w:val="0"/>
          <w:numId w:val="29"/>
        </w:numPr>
        <w:tabs>
          <w:tab w:val="clear" w:pos="864"/>
          <w:tab w:val="left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BE495B">
        <w:rPr>
          <w:rFonts w:ascii="Tahoma" w:hAnsi="Tahoma" w:cs="Tahoma"/>
          <w:sz w:val="22"/>
          <w:szCs w:val="22"/>
        </w:rPr>
        <w:t xml:space="preserve">Dojde-li k porušení pravidel dle odst. </w:t>
      </w:r>
      <w:r>
        <w:rPr>
          <w:rFonts w:ascii="Tahoma" w:hAnsi="Tahoma" w:cs="Tahoma"/>
          <w:sz w:val="22"/>
          <w:szCs w:val="22"/>
        </w:rPr>
        <w:t>1</w:t>
      </w:r>
      <w:r w:rsidRPr="00BE495B">
        <w:rPr>
          <w:rFonts w:ascii="Tahoma" w:hAnsi="Tahoma" w:cs="Tahoma"/>
          <w:sz w:val="22"/>
          <w:szCs w:val="22"/>
        </w:rPr>
        <w:t xml:space="preserve"> a/nebo </w:t>
      </w:r>
      <w:r>
        <w:rPr>
          <w:rFonts w:ascii="Tahoma" w:hAnsi="Tahoma" w:cs="Tahoma"/>
          <w:sz w:val="22"/>
          <w:szCs w:val="22"/>
        </w:rPr>
        <w:t>2</w:t>
      </w:r>
      <w:r w:rsidRPr="00BE495B">
        <w:rPr>
          <w:rFonts w:ascii="Tahoma" w:hAnsi="Tahoma" w:cs="Tahoma"/>
          <w:sz w:val="22"/>
          <w:szCs w:val="22"/>
        </w:rPr>
        <w:t xml:space="preserve"> </w:t>
      </w:r>
      <w:r w:rsidR="00343425">
        <w:rPr>
          <w:rFonts w:ascii="Tahoma" w:hAnsi="Tahoma" w:cs="Tahoma"/>
          <w:sz w:val="22"/>
          <w:szCs w:val="22"/>
        </w:rPr>
        <w:t>tohoto článku</w:t>
      </w:r>
      <w:r w:rsidRPr="00BE495B">
        <w:rPr>
          <w:rFonts w:ascii="Tahoma" w:hAnsi="Tahoma" w:cs="Tahoma"/>
          <w:sz w:val="22"/>
          <w:szCs w:val="22"/>
        </w:rPr>
        <w:t xml:space="preserve"> smlouvy, je prodávající povinen zaplatit kupujícímu smluvní pokutu ve výši 250.000 Kč, a to za každý jednotlivý případ porušení.</w:t>
      </w:r>
    </w:p>
    <w:p w14:paraId="05E1791C" w14:textId="4EF72669" w:rsidR="00066D69" w:rsidRPr="006E3853" w:rsidRDefault="00066D69" w:rsidP="00FB3B6E">
      <w:pPr>
        <w:tabs>
          <w:tab w:val="left" w:pos="0"/>
          <w:tab w:val="left" w:pos="360"/>
        </w:tabs>
        <w:spacing w:before="240"/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</w:t>
      </w:r>
      <w:r w:rsidR="003337D2" w:rsidRPr="006E3853">
        <w:rPr>
          <w:rFonts w:ascii="Tahoma" w:hAnsi="Tahoma" w:cs="Tahoma"/>
          <w:b/>
          <w:sz w:val="22"/>
          <w:szCs w:val="22"/>
        </w:rPr>
        <w:t>I</w:t>
      </w:r>
      <w:r w:rsidR="003C1EA1">
        <w:rPr>
          <w:rFonts w:ascii="Tahoma" w:hAnsi="Tahoma" w:cs="Tahoma"/>
          <w:b/>
          <w:sz w:val="22"/>
          <w:szCs w:val="22"/>
        </w:rPr>
        <w:t>I</w:t>
      </w:r>
      <w:r w:rsidR="003F5F02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35EFD88D" w14:textId="2C6F9187" w:rsidR="00066D69" w:rsidRPr="006E3853" w:rsidRDefault="002C6D3F" w:rsidP="0007299C">
      <w:pPr>
        <w:pStyle w:val="Nadpis3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Doba trvání smlouvy a z</w:t>
      </w:r>
      <w:r w:rsidR="0007299C" w:rsidRPr="006E3853">
        <w:rPr>
          <w:rFonts w:ascii="Tahoma" w:hAnsi="Tahoma" w:cs="Tahoma"/>
          <w:caps w:val="0"/>
          <w:sz w:val="22"/>
          <w:szCs w:val="22"/>
        </w:rPr>
        <w:t>ánik smlouvy</w:t>
      </w:r>
    </w:p>
    <w:p w14:paraId="6C5D551C" w14:textId="64AC16DE" w:rsidR="002C6D3F" w:rsidRPr="00974DD1" w:rsidRDefault="002C6D3F" w:rsidP="00E8493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Tahoma" w:hAnsi="Tahoma" w:cs="Tahoma"/>
          <w:sz w:val="22"/>
          <w:szCs w:val="22"/>
        </w:rPr>
      </w:pPr>
      <w:r w:rsidRPr="00B54FD8">
        <w:rPr>
          <w:rFonts w:ascii="Tahoma" w:hAnsi="Tahoma" w:cs="Tahoma"/>
          <w:sz w:val="22"/>
          <w:szCs w:val="22"/>
        </w:rPr>
        <w:t>Tato smlouva je uzavřena na dobu</w:t>
      </w:r>
      <w:r w:rsidR="00B54FD8" w:rsidRPr="00B54FD8">
        <w:rPr>
          <w:rFonts w:ascii="Tahoma" w:hAnsi="Tahoma" w:cs="Tahoma"/>
          <w:sz w:val="22"/>
          <w:szCs w:val="22"/>
        </w:rPr>
        <w:t xml:space="preserve"> určitou, a to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E10FD">
        <w:rPr>
          <w:rFonts w:ascii="Tahoma" w:hAnsi="Tahoma" w:cs="Tahoma"/>
          <w:sz w:val="22"/>
          <w:szCs w:val="22"/>
        </w:rPr>
        <w:t xml:space="preserve">na </w:t>
      </w:r>
      <w:r w:rsidR="00B54FD8" w:rsidRPr="00B54FD8">
        <w:rPr>
          <w:rFonts w:ascii="Tahoma" w:hAnsi="Tahoma" w:cs="Tahoma"/>
          <w:sz w:val="22"/>
          <w:szCs w:val="22"/>
        </w:rPr>
        <w:t>jed</w:t>
      </w:r>
      <w:r w:rsidR="00BE10FD">
        <w:rPr>
          <w:rFonts w:ascii="Tahoma" w:hAnsi="Tahoma" w:cs="Tahoma"/>
          <w:sz w:val="22"/>
          <w:szCs w:val="22"/>
        </w:rPr>
        <w:t>e</w:t>
      </w:r>
      <w:r w:rsidR="00B54FD8" w:rsidRPr="00B54FD8">
        <w:rPr>
          <w:rFonts w:ascii="Tahoma" w:hAnsi="Tahoma" w:cs="Tahoma"/>
          <w:sz w:val="22"/>
          <w:szCs w:val="22"/>
        </w:rPr>
        <w:t>n rok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54FD8" w:rsidRPr="00B54FD8">
        <w:rPr>
          <w:rFonts w:ascii="Tahoma" w:hAnsi="Tahoma" w:cs="Tahoma"/>
          <w:sz w:val="22"/>
          <w:szCs w:val="22"/>
        </w:rPr>
        <w:t>ode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54FD8" w:rsidRPr="00B54FD8">
        <w:rPr>
          <w:rFonts w:ascii="Tahoma" w:hAnsi="Tahoma" w:cs="Tahoma"/>
          <w:sz w:val="22"/>
          <w:szCs w:val="22"/>
        </w:rPr>
        <w:t xml:space="preserve">dne </w:t>
      </w:r>
      <w:r w:rsidRPr="00B54FD8">
        <w:rPr>
          <w:rFonts w:ascii="Tahoma" w:hAnsi="Tahoma" w:cs="Tahoma"/>
          <w:sz w:val="22"/>
          <w:szCs w:val="22"/>
        </w:rPr>
        <w:t xml:space="preserve">nabytí účinnosti </w:t>
      </w:r>
      <w:r w:rsidR="00B54FD8" w:rsidRPr="00B54FD8">
        <w:rPr>
          <w:rFonts w:ascii="Tahoma" w:hAnsi="Tahoma" w:cs="Tahoma"/>
          <w:sz w:val="22"/>
          <w:szCs w:val="22"/>
        </w:rPr>
        <w:t>této smlouvy</w:t>
      </w:r>
      <w:r w:rsidR="00641E58" w:rsidRPr="00974DD1">
        <w:rPr>
          <w:rFonts w:ascii="Tahoma" w:hAnsi="Tahoma" w:cs="Tahoma"/>
          <w:sz w:val="22"/>
          <w:szCs w:val="22"/>
        </w:rPr>
        <w:t xml:space="preserve">. </w:t>
      </w:r>
    </w:p>
    <w:p w14:paraId="4D536799" w14:textId="702F9468" w:rsidR="00066D69" w:rsidRPr="002C6D3F" w:rsidRDefault="00066D69" w:rsidP="00E84932">
      <w:pPr>
        <w:pStyle w:val="Import16"/>
        <w:numPr>
          <w:ilvl w:val="0"/>
          <w:numId w:val="26"/>
        </w:numPr>
        <w:tabs>
          <w:tab w:val="clear" w:pos="864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  <w:r w:rsidRPr="002C6D3F">
        <w:rPr>
          <w:rFonts w:ascii="Tahoma" w:hAnsi="Tahoma" w:cs="Tahoma"/>
          <w:sz w:val="22"/>
          <w:szCs w:val="22"/>
        </w:rPr>
        <w:t>Tato smlouva zaniká:</w:t>
      </w:r>
    </w:p>
    <w:p w14:paraId="13BA3246" w14:textId="21F87D92" w:rsidR="00066D69" w:rsidRPr="006E3853" w:rsidRDefault="00066D69" w:rsidP="00E84932">
      <w:pPr>
        <w:pStyle w:val="Import3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písemnou dohodou smluvních stran,</w:t>
      </w:r>
      <w:r w:rsidR="004D77BE">
        <w:rPr>
          <w:rFonts w:ascii="Tahoma" w:hAnsi="Tahoma" w:cs="Tahoma"/>
          <w:sz w:val="22"/>
          <w:szCs w:val="22"/>
        </w:rPr>
        <w:t xml:space="preserve"> </w:t>
      </w:r>
      <w:r w:rsidR="004D77BE" w:rsidRPr="004D77BE">
        <w:rPr>
          <w:rFonts w:ascii="Tahoma" w:hAnsi="Tahoma" w:cs="Tahoma"/>
          <w:sz w:val="22"/>
          <w:szCs w:val="22"/>
        </w:rPr>
        <w:t>uplynutím sjednané doby</w:t>
      </w:r>
      <w:r w:rsidR="004D77BE">
        <w:rPr>
          <w:rFonts w:ascii="Tahoma" w:hAnsi="Tahoma" w:cs="Tahoma"/>
          <w:sz w:val="22"/>
          <w:szCs w:val="22"/>
        </w:rPr>
        <w:t>,</w:t>
      </w:r>
    </w:p>
    <w:p w14:paraId="69276B2A" w14:textId="54F61FD5" w:rsidR="00066D69" w:rsidRPr="006E3853" w:rsidRDefault="00066D69" w:rsidP="00E84932">
      <w:pPr>
        <w:pStyle w:val="Import5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jednostranným odstoupením od smlouvy pro její podstatné porušení druhou smluvní stranou, s tím, že podstatným porušením smlouvy se rozumí zejména</w:t>
      </w:r>
      <w:r w:rsidR="004D77BE">
        <w:rPr>
          <w:rFonts w:ascii="Tahoma" w:hAnsi="Tahoma" w:cs="Tahoma"/>
          <w:sz w:val="22"/>
          <w:szCs w:val="22"/>
        </w:rPr>
        <w:t>:</w:t>
      </w:r>
    </w:p>
    <w:p w14:paraId="28470BE4" w14:textId="7AA52393" w:rsidR="00066D69" w:rsidRPr="006E3853" w:rsidRDefault="000A5CDE" w:rsidP="00E84932">
      <w:pPr>
        <w:pStyle w:val="Import5"/>
        <w:numPr>
          <w:ilvl w:val="0"/>
          <w:numId w:val="4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opakované (minimálně 3x) </w:t>
      </w:r>
      <w:r w:rsidR="00CE130C" w:rsidRPr="006E3853">
        <w:rPr>
          <w:rFonts w:ascii="Tahoma" w:hAnsi="Tahoma" w:cs="Tahoma"/>
          <w:sz w:val="22"/>
          <w:szCs w:val="22"/>
        </w:rPr>
        <w:t>ne</w:t>
      </w:r>
      <w:r w:rsidR="00CE130C">
        <w:rPr>
          <w:rFonts w:ascii="Tahoma" w:hAnsi="Tahoma" w:cs="Tahoma"/>
          <w:sz w:val="22"/>
          <w:szCs w:val="22"/>
        </w:rPr>
        <w:t>dod</w:t>
      </w:r>
      <w:r w:rsidR="00CE130C" w:rsidRPr="006E3853">
        <w:rPr>
          <w:rFonts w:ascii="Tahoma" w:hAnsi="Tahoma" w:cs="Tahoma"/>
          <w:sz w:val="22"/>
          <w:szCs w:val="22"/>
        </w:rPr>
        <w:t>ání</w:t>
      </w:r>
      <w:r w:rsidR="00CC683A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</w:t>
      </w:r>
      <w:r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>
        <w:rPr>
          <w:rFonts w:ascii="Tahoma" w:hAnsi="Tahoma" w:cs="Tahoma"/>
          <w:sz w:val="22"/>
          <w:szCs w:val="22"/>
        </w:rPr>
        <w:t>ů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F327C3" w:rsidRPr="006E3853">
        <w:rPr>
          <w:rFonts w:ascii="Tahoma" w:hAnsi="Tahoma" w:cs="Tahoma"/>
          <w:sz w:val="22"/>
          <w:szCs w:val="22"/>
        </w:rPr>
        <w:t>kupujícímu</w:t>
      </w:r>
      <w:r w:rsidR="00CC683A" w:rsidRPr="006E3853">
        <w:rPr>
          <w:rFonts w:ascii="Tahoma" w:hAnsi="Tahoma" w:cs="Tahoma"/>
          <w:sz w:val="22"/>
          <w:szCs w:val="22"/>
        </w:rPr>
        <w:t xml:space="preserve"> </w:t>
      </w:r>
      <w:r w:rsidR="00D34C69" w:rsidRPr="006E3853">
        <w:rPr>
          <w:rFonts w:ascii="Tahoma" w:hAnsi="Tahoma" w:cs="Tahoma"/>
          <w:sz w:val="22"/>
          <w:szCs w:val="22"/>
        </w:rPr>
        <w:t xml:space="preserve">řádně anebo </w:t>
      </w:r>
      <w:r w:rsidR="00066D69" w:rsidRPr="006E3853">
        <w:rPr>
          <w:rFonts w:ascii="Tahoma" w:hAnsi="Tahoma" w:cs="Tahoma"/>
          <w:sz w:val="22"/>
          <w:szCs w:val="22"/>
        </w:rPr>
        <w:t>v</w:t>
      </w:r>
      <w:r w:rsidR="00A67DB2" w:rsidRPr="006E3853">
        <w:rPr>
          <w:rFonts w:ascii="Tahoma" w:hAnsi="Tahoma" w:cs="Tahoma"/>
          <w:sz w:val="22"/>
          <w:szCs w:val="22"/>
        </w:rPr>
        <w:t>e stanovené</w:t>
      </w:r>
      <w:r w:rsidR="00066D69" w:rsidRPr="006E3853">
        <w:rPr>
          <w:rFonts w:ascii="Tahoma" w:hAnsi="Tahoma" w:cs="Tahoma"/>
          <w:sz w:val="22"/>
          <w:szCs w:val="22"/>
        </w:rPr>
        <w:t xml:space="preserve"> době plnění, </w:t>
      </w:r>
    </w:p>
    <w:p w14:paraId="489FF74E" w14:textId="300179CB" w:rsidR="00066D69" w:rsidRPr="006E3853" w:rsidRDefault="00066D69" w:rsidP="00E84932">
      <w:pPr>
        <w:pStyle w:val="Import5"/>
        <w:numPr>
          <w:ilvl w:val="0"/>
          <w:numId w:val="4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pokud m</w:t>
      </w:r>
      <w:r w:rsidR="000A5CDE">
        <w:rPr>
          <w:rFonts w:ascii="Tahoma" w:hAnsi="Tahoma" w:cs="Tahoma"/>
          <w:sz w:val="22"/>
          <w:szCs w:val="22"/>
        </w:rPr>
        <w:t>ají</w:t>
      </w:r>
      <w:r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vady, které je činí neupotřebitelným</w:t>
      </w:r>
      <w:r w:rsidR="000A5CDE">
        <w:rPr>
          <w:rFonts w:ascii="Tahoma" w:hAnsi="Tahoma" w:cs="Tahoma"/>
          <w:sz w:val="22"/>
          <w:szCs w:val="22"/>
        </w:rPr>
        <w:t>i</w:t>
      </w:r>
      <w:r w:rsidRPr="006E3853">
        <w:rPr>
          <w:rFonts w:ascii="Tahoma" w:hAnsi="Tahoma" w:cs="Tahoma"/>
          <w:sz w:val="22"/>
          <w:szCs w:val="22"/>
        </w:rPr>
        <w:t xml:space="preserve"> nebo nemá vlastnosti, které si kupující vymínil nebo o kterých ho prodávající ujistil, </w:t>
      </w:r>
    </w:p>
    <w:p w14:paraId="7E5F6D2C" w14:textId="753756EB" w:rsidR="00066D69" w:rsidRDefault="00066D69" w:rsidP="00E84932">
      <w:pPr>
        <w:pStyle w:val="Import5"/>
        <w:numPr>
          <w:ilvl w:val="0"/>
          <w:numId w:val="3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neuhrazení kupní ceny kupujícím po druhé výzvě prodávajícího k uhrazení dlužné částky, přičemž druhá výzva nesmí následovat dříve než 30 dnů </w:t>
      </w:r>
      <w:r w:rsidR="00A67DB2" w:rsidRPr="006E3853">
        <w:rPr>
          <w:rFonts w:ascii="Tahoma" w:hAnsi="Tahoma" w:cs="Tahoma"/>
          <w:sz w:val="22"/>
          <w:szCs w:val="22"/>
        </w:rPr>
        <w:br/>
      </w:r>
      <w:r w:rsidRPr="006E3853">
        <w:rPr>
          <w:rFonts w:ascii="Tahoma" w:hAnsi="Tahoma" w:cs="Tahoma"/>
          <w:sz w:val="22"/>
          <w:szCs w:val="22"/>
        </w:rPr>
        <w:t>po doručení první výzvy.</w:t>
      </w:r>
    </w:p>
    <w:p w14:paraId="31936686" w14:textId="0374EAA7" w:rsidR="000A5CDE" w:rsidRDefault="008D494F" w:rsidP="00E84932">
      <w:pPr>
        <w:pStyle w:val="Import5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0A5CDE">
        <w:rPr>
          <w:rFonts w:ascii="Tahoma" w:hAnsi="Tahoma" w:cs="Tahoma"/>
          <w:sz w:val="22"/>
          <w:szCs w:val="22"/>
        </w:rPr>
        <w:t>ísemnou výpovědí doručenou na adresu sídla</w:t>
      </w:r>
      <w:r w:rsidR="000A5CDE" w:rsidRPr="000A5CD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druhé smluvní strany </w:t>
      </w:r>
      <w:r w:rsidR="000A5CDE">
        <w:rPr>
          <w:rFonts w:ascii="Tahoma" w:hAnsi="Tahoma" w:cs="Tahoma"/>
          <w:sz w:val="22"/>
          <w:szCs w:val="22"/>
        </w:rPr>
        <w:t>(případně do datové schránky) uvedenou v čl. I této smlouvy s </w:t>
      </w:r>
      <w:ins w:id="22" w:author="Bartas Robert" w:date="2025-07-22T09:51:00Z" w16du:dateUtc="2025-07-22T07:51:00Z">
        <w:r w:rsidR="000014AF">
          <w:rPr>
            <w:rFonts w:ascii="Tahoma" w:hAnsi="Tahoma" w:cs="Tahoma"/>
            <w:sz w:val="22"/>
            <w:szCs w:val="22"/>
          </w:rPr>
          <w:t>dvou</w:t>
        </w:r>
      </w:ins>
      <w:del w:id="23" w:author="Bartas Robert" w:date="2025-07-22T09:51:00Z" w16du:dateUtc="2025-07-22T07:51:00Z">
        <w:r w:rsidR="000A5CDE" w:rsidDel="000014AF">
          <w:rPr>
            <w:rFonts w:ascii="Tahoma" w:hAnsi="Tahoma" w:cs="Tahoma"/>
            <w:sz w:val="22"/>
            <w:szCs w:val="22"/>
          </w:rPr>
          <w:delText>tří</w:delText>
        </w:r>
      </w:del>
      <w:r w:rsidR="000A5CDE">
        <w:rPr>
          <w:rFonts w:ascii="Tahoma" w:hAnsi="Tahoma" w:cs="Tahoma"/>
          <w:sz w:val="22"/>
          <w:szCs w:val="22"/>
        </w:rPr>
        <w:t xml:space="preserve">měsíční výpovědní dobou, která začne běžet </w:t>
      </w:r>
      <w:r w:rsidR="00BE10FD">
        <w:rPr>
          <w:rFonts w:ascii="Tahoma" w:hAnsi="Tahoma" w:cs="Tahoma"/>
          <w:sz w:val="22"/>
          <w:szCs w:val="22"/>
        </w:rPr>
        <w:t xml:space="preserve">prvního dne </w:t>
      </w:r>
      <w:r w:rsidR="000A5CDE">
        <w:rPr>
          <w:rFonts w:ascii="Tahoma" w:hAnsi="Tahoma" w:cs="Tahoma"/>
          <w:sz w:val="22"/>
          <w:szCs w:val="22"/>
        </w:rPr>
        <w:t>v měsíci, který následuje po jejím doručení</w:t>
      </w:r>
      <w:r w:rsidR="00AF6B1E">
        <w:rPr>
          <w:rFonts w:ascii="Tahoma" w:hAnsi="Tahoma" w:cs="Tahoma"/>
          <w:sz w:val="22"/>
          <w:szCs w:val="22"/>
        </w:rPr>
        <w:t>.</w:t>
      </w:r>
    </w:p>
    <w:p w14:paraId="33DA33F2" w14:textId="671888B0" w:rsidR="007D125B" w:rsidRPr="00A4444D" w:rsidRDefault="007D125B" w:rsidP="00741215">
      <w:pPr>
        <w:pStyle w:val="Import5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709"/>
        </w:tabs>
        <w:spacing w:after="60"/>
        <w:ind w:left="709" w:firstLine="0"/>
        <w:jc w:val="both"/>
        <w:rPr>
          <w:rFonts w:ascii="Tahoma" w:hAnsi="Tahoma" w:cs="Tahoma"/>
          <w:sz w:val="22"/>
          <w:szCs w:val="22"/>
        </w:rPr>
      </w:pPr>
      <w:r w:rsidRPr="00A4444D">
        <w:rPr>
          <w:rFonts w:ascii="Tahoma" w:hAnsi="Tahoma" w:cs="Tahoma"/>
          <w:sz w:val="22"/>
          <w:szCs w:val="22"/>
        </w:rPr>
        <w:t xml:space="preserve">Smluvní strany se dohodly, že </w:t>
      </w:r>
      <w:r w:rsidRPr="00A4444D">
        <w:rPr>
          <w:rFonts w:ascii="Tahoma" w:hAnsi="Tahoma" w:cs="Tahoma"/>
          <w:b/>
          <w:bCs/>
          <w:sz w:val="22"/>
          <w:szCs w:val="22"/>
        </w:rPr>
        <w:t xml:space="preserve">lze vypovědět i </w:t>
      </w:r>
      <w:r>
        <w:rPr>
          <w:rFonts w:ascii="Tahoma" w:hAnsi="Tahoma" w:cs="Tahoma"/>
          <w:b/>
          <w:bCs/>
          <w:sz w:val="22"/>
          <w:szCs w:val="22"/>
        </w:rPr>
        <w:t xml:space="preserve">dodávky </w:t>
      </w:r>
      <w:r w:rsidRPr="00A4444D">
        <w:rPr>
          <w:rFonts w:ascii="Tahoma" w:hAnsi="Tahoma" w:cs="Tahoma"/>
          <w:b/>
          <w:bCs/>
          <w:sz w:val="22"/>
          <w:szCs w:val="22"/>
        </w:rPr>
        <w:t>dílčí</w:t>
      </w:r>
      <w:r>
        <w:rPr>
          <w:rFonts w:ascii="Tahoma" w:hAnsi="Tahoma" w:cs="Tahoma"/>
          <w:b/>
          <w:bCs/>
          <w:sz w:val="22"/>
          <w:szCs w:val="22"/>
        </w:rPr>
        <w:t>ho</w:t>
      </w:r>
      <w:r w:rsidRPr="00A4444D">
        <w:rPr>
          <w:rFonts w:ascii="Tahoma" w:hAnsi="Tahoma" w:cs="Tahoma"/>
          <w:b/>
          <w:bCs/>
          <w:sz w:val="22"/>
          <w:szCs w:val="22"/>
        </w:rPr>
        <w:t xml:space="preserve"> léčiv</w:t>
      </w:r>
      <w:r>
        <w:rPr>
          <w:rFonts w:ascii="Tahoma" w:hAnsi="Tahoma" w:cs="Tahoma"/>
          <w:b/>
          <w:bCs/>
          <w:sz w:val="22"/>
          <w:szCs w:val="22"/>
        </w:rPr>
        <w:t>ého</w:t>
      </w:r>
      <w:r w:rsidRPr="00A4444D">
        <w:rPr>
          <w:rFonts w:ascii="Tahoma" w:hAnsi="Tahoma" w:cs="Tahoma"/>
          <w:b/>
          <w:bCs/>
          <w:sz w:val="22"/>
          <w:szCs w:val="22"/>
        </w:rPr>
        <w:t xml:space="preserve"> přípravk</w:t>
      </w:r>
      <w:r>
        <w:rPr>
          <w:rFonts w:ascii="Tahoma" w:hAnsi="Tahoma" w:cs="Tahoma"/>
          <w:b/>
          <w:bCs/>
          <w:sz w:val="22"/>
          <w:szCs w:val="22"/>
        </w:rPr>
        <w:t>u</w:t>
      </w:r>
      <w:r>
        <w:rPr>
          <w:rFonts w:ascii="Tahoma" w:hAnsi="Tahoma" w:cs="Tahoma"/>
          <w:sz w:val="22"/>
          <w:szCs w:val="22"/>
        </w:rPr>
        <w:t xml:space="preserve"> </w:t>
      </w:r>
      <w:r w:rsidRPr="00210A49">
        <w:rPr>
          <w:rFonts w:ascii="Tahoma" w:hAnsi="Tahoma" w:cs="Tahoma"/>
          <w:sz w:val="22"/>
          <w:szCs w:val="22"/>
        </w:rPr>
        <w:t xml:space="preserve">vzešlého z části </w:t>
      </w:r>
      <w:r w:rsidR="004E075D">
        <w:rPr>
          <w:rFonts w:ascii="Tahoma" w:hAnsi="Tahoma" w:cs="Tahoma"/>
          <w:sz w:val="22"/>
          <w:szCs w:val="22"/>
        </w:rPr>
        <w:t xml:space="preserve">předmětné </w:t>
      </w:r>
      <w:r w:rsidRPr="00210A49">
        <w:rPr>
          <w:rFonts w:ascii="Tahoma" w:hAnsi="Tahoma" w:cs="Tahoma"/>
          <w:sz w:val="22"/>
          <w:szCs w:val="22"/>
        </w:rPr>
        <w:t>veřejné zakázky</w:t>
      </w:r>
      <w:r>
        <w:rPr>
          <w:rFonts w:ascii="Tahoma" w:hAnsi="Tahoma" w:cs="Tahoma"/>
          <w:sz w:val="22"/>
          <w:szCs w:val="22"/>
        </w:rPr>
        <w:t xml:space="preserve"> za podmínek uvedených v předchozí větě, aniž by bylo nutné vypovědět celý smluvní vztah.</w:t>
      </w:r>
      <w:r w:rsidRPr="00A4444D">
        <w:rPr>
          <w:rFonts w:ascii="Tahoma" w:hAnsi="Tahoma" w:cs="Tahoma"/>
          <w:sz w:val="22"/>
          <w:szCs w:val="22"/>
        </w:rPr>
        <w:t xml:space="preserve"> </w:t>
      </w:r>
      <w:r w:rsidRPr="0081072E">
        <w:rPr>
          <w:rFonts w:ascii="Tahoma" w:hAnsi="Tahoma" w:cs="Tahoma"/>
          <w:sz w:val="22"/>
          <w:szCs w:val="22"/>
        </w:rPr>
        <w:t xml:space="preserve">Při </w:t>
      </w:r>
      <w:r>
        <w:rPr>
          <w:rFonts w:ascii="Tahoma" w:hAnsi="Tahoma" w:cs="Tahoma"/>
          <w:sz w:val="22"/>
          <w:szCs w:val="22"/>
        </w:rPr>
        <w:t>výpovědi dílčích dodávek</w:t>
      </w:r>
      <w:r w:rsidRPr="0081072E">
        <w:rPr>
          <w:rFonts w:ascii="Tahoma" w:hAnsi="Tahoma" w:cs="Tahoma"/>
          <w:sz w:val="22"/>
          <w:szCs w:val="22"/>
        </w:rPr>
        <w:t xml:space="preserve"> není nutné uzavírat k této smlouvě dodatek</w:t>
      </w:r>
      <w:r>
        <w:rPr>
          <w:rFonts w:ascii="Tahoma" w:hAnsi="Tahoma" w:cs="Tahoma"/>
          <w:sz w:val="22"/>
          <w:szCs w:val="22"/>
        </w:rPr>
        <w:t>.</w:t>
      </w:r>
      <w:r w:rsidRPr="00A4444D">
        <w:rPr>
          <w:rFonts w:ascii="Tahoma" w:hAnsi="Tahoma" w:cs="Tahoma"/>
          <w:sz w:val="22"/>
          <w:szCs w:val="22"/>
        </w:rPr>
        <w:t xml:space="preserve"> </w:t>
      </w:r>
    </w:p>
    <w:p w14:paraId="70771852" w14:textId="77777777" w:rsidR="007D125B" w:rsidRDefault="007D125B" w:rsidP="00741215">
      <w:pPr>
        <w:pStyle w:val="Import5"/>
        <w:tabs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134"/>
        </w:tabs>
        <w:spacing w:after="60"/>
        <w:ind w:left="364" w:firstLine="0"/>
        <w:jc w:val="both"/>
        <w:rPr>
          <w:rFonts w:ascii="Tahoma" w:hAnsi="Tahoma" w:cs="Tahoma"/>
          <w:sz w:val="22"/>
          <w:szCs w:val="22"/>
        </w:rPr>
      </w:pPr>
    </w:p>
    <w:p w14:paraId="2DEC347C" w14:textId="77777777" w:rsidR="00B2739B" w:rsidRPr="006E3853" w:rsidRDefault="00B2739B" w:rsidP="00E84932">
      <w:pPr>
        <w:pStyle w:val="Import16"/>
        <w:numPr>
          <w:ilvl w:val="0"/>
          <w:numId w:val="26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Kupující je dále oprávněn od této smlouvy odstoupit v těchto případech:</w:t>
      </w:r>
    </w:p>
    <w:p w14:paraId="59A64A7E" w14:textId="77777777" w:rsidR="00B2739B" w:rsidRPr="006E3853" w:rsidRDefault="00B2739B" w:rsidP="00E84932">
      <w:pPr>
        <w:widowControl w:val="0"/>
        <w:numPr>
          <w:ilvl w:val="0"/>
          <w:numId w:val="15"/>
        </w:numPr>
        <w:tabs>
          <w:tab w:val="clear" w:pos="1545"/>
          <w:tab w:val="num" w:pos="720"/>
        </w:tabs>
        <w:spacing w:line="276" w:lineRule="auto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color w:val="000000"/>
          <w:sz w:val="22"/>
          <w:szCs w:val="22"/>
        </w:rPr>
        <w:t xml:space="preserve">bylo-li příslušným soudem rozhodnuto o tom, že </w:t>
      </w:r>
      <w:r w:rsidR="00C82A02" w:rsidRPr="006E3853">
        <w:rPr>
          <w:rFonts w:ascii="Tahoma" w:hAnsi="Tahoma" w:cs="Tahoma"/>
          <w:color w:val="000000"/>
          <w:sz w:val="22"/>
          <w:szCs w:val="22"/>
        </w:rPr>
        <w:t>prodávající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je v úpadku ve smyslu zákona č. 182/2006 Sb., o úpadku a způsobech jeho řešení (insolvenční zákon), </w:t>
      </w:r>
      <w:r w:rsidRPr="006E3853">
        <w:rPr>
          <w:rFonts w:ascii="Tahoma" w:hAnsi="Tahoma" w:cs="Tahoma"/>
          <w:color w:val="000000"/>
          <w:sz w:val="22"/>
          <w:szCs w:val="22"/>
        </w:rPr>
        <w:br/>
        <w:t xml:space="preserve">ve znění pozdějších předpisů (a to bez ohledu na právní moc tohoto rozhodnutí); </w:t>
      </w:r>
    </w:p>
    <w:p w14:paraId="5B84AE9F" w14:textId="77777777" w:rsidR="00B2739B" w:rsidRPr="006E3853" w:rsidRDefault="00B2739B" w:rsidP="00E84932">
      <w:pPr>
        <w:numPr>
          <w:ilvl w:val="0"/>
          <w:numId w:val="15"/>
        </w:numPr>
        <w:tabs>
          <w:tab w:val="clear" w:pos="1545"/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color w:val="000000"/>
          <w:sz w:val="22"/>
          <w:szCs w:val="22"/>
        </w:rPr>
        <w:t xml:space="preserve">podá-li </w:t>
      </w:r>
      <w:r w:rsidR="00C82A02" w:rsidRPr="006E3853">
        <w:rPr>
          <w:rFonts w:ascii="Tahoma" w:hAnsi="Tahoma" w:cs="Tahoma"/>
          <w:color w:val="000000"/>
          <w:sz w:val="22"/>
          <w:szCs w:val="22"/>
        </w:rPr>
        <w:t>prodávající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0C2BE45A" w14:textId="63E5B2F3" w:rsidR="00B2739B" w:rsidRDefault="00B2739B" w:rsidP="00E84932">
      <w:pPr>
        <w:pStyle w:val="Import16"/>
        <w:numPr>
          <w:ilvl w:val="0"/>
          <w:numId w:val="26"/>
        </w:numPr>
        <w:tabs>
          <w:tab w:val="clear" w:pos="864"/>
        </w:tabs>
        <w:spacing w:before="12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Odstoupením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A5CDE">
        <w:rPr>
          <w:rFonts w:ascii="Tahoma" w:hAnsi="Tahoma" w:cs="Tahoma"/>
          <w:color w:val="000000"/>
          <w:sz w:val="22"/>
          <w:szCs w:val="22"/>
        </w:rPr>
        <w:t xml:space="preserve">či výpovědí této </w:t>
      </w:r>
      <w:r w:rsidRPr="006E3853">
        <w:rPr>
          <w:rFonts w:ascii="Tahoma" w:hAnsi="Tahoma" w:cs="Tahoma"/>
          <w:color w:val="000000"/>
          <w:sz w:val="22"/>
          <w:szCs w:val="22"/>
        </w:rPr>
        <w:t>smlouvy není dotčeno právo oprávněné smluvní strany na zaplacení smluvní pokuty ani na náhradu škody vzniklé porušením smlouvy.</w:t>
      </w:r>
    </w:p>
    <w:p w14:paraId="7406798A" w14:textId="7130AF74" w:rsidR="002F6ACF" w:rsidRPr="00FB4FDE" w:rsidRDefault="00641E58" w:rsidP="00FB4FDE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Tahoma" w:hAnsi="Tahoma" w:cs="Tahoma"/>
          <w:sz w:val="22"/>
          <w:szCs w:val="22"/>
        </w:rPr>
      </w:pPr>
      <w:r w:rsidRPr="00974DD1">
        <w:rPr>
          <w:rFonts w:ascii="Tahoma" w:hAnsi="Tahoma" w:cs="Tahoma"/>
          <w:sz w:val="22"/>
          <w:szCs w:val="22"/>
        </w:rPr>
        <w:t>V případě zániku závazků plynoucích z této smlouvy kterékoliv ze smluvních stran před řádným splněním této smlouvy se smluvní strany zavazují jednat o uzavření dohody, ve které upraví vzájemná práva a povinnosti.</w:t>
      </w:r>
    </w:p>
    <w:p w14:paraId="4DC21FA3" w14:textId="6BD64711" w:rsidR="00066D69" w:rsidRPr="006E3853" w:rsidRDefault="00066D69" w:rsidP="00FB3B6E">
      <w:pPr>
        <w:keepNext/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lastRenderedPageBreak/>
        <w:t>XI</w:t>
      </w:r>
      <w:r w:rsidR="003C1EA1">
        <w:rPr>
          <w:rFonts w:ascii="Tahoma" w:hAnsi="Tahoma" w:cs="Tahoma"/>
          <w:b/>
          <w:sz w:val="22"/>
          <w:szCs w:val="22"/>
        </w:rPr>
        <w:t>V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2B447F44" w14:textId="77777777" w:rsidR="00066D69" w:rsidRPr="006E3853" w:rsidRDefault="0007299C" w:rsidP="0007299C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Z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ávěrečná </w:t>
      </w:r>
      <w:r w:rsidRPr="006E3853">
        <w:rPr>
          <w:rFonts w:ascii="Tahoma" w:hAnsi="Tahoma" w:cs="Tahoma"/>
          <w:caps w:val="0"/>
          <w:sz w:val="22"/>
          <w:szCs w:val="22"/>
        </w:rPr>
        <w:t>ustanovení</w:t>
      </w:r>
    </w:p>
    <w:p w14:paraId="0D96C8DA" w14:textId="2C4EFE44" w:rsidR="00977F67" w:rsidRDefault="00977F67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977F67">
        <w:rPr>
          <w:rFonts w:ascii="Tahoma" w:hAnsi="Tahoma" w:cs="Tahoma"/>
          <w:sz w:val="22"/>
          <w:szCs w:val="22"/>
        </w:rPr>
        <w:t>Tato smlouva nabývá platnosti dnem jejího podpisu oběma smluvními stranami a účinnosti dnem</w:t>
      </w:r>
      <w:r w:rsidR="00B54FD8">
        <w:rPr>
          <w:rFonts w:ascii="Tahoma" w:hAnsi="Tahoma" w:cs="Tahoma"/>
          <w:sz w:val="22"/>
          <w:szCs w:val="22"/>
        </w:rPr>
        <w:t xml:space="preserve"> </w:t>
      </w:r>
      <w:r w:rsidRPr="00977F67">
        <w:rPr>
          <w:rFonts w:ascii="Tahoma" w:hAnsi="Tahoma" w:cs="Tahoma"/>
          <w:sz w:val="22"/>
          <w:szCs w:val="22"/>
        </w:rPr>
        <w:t>jejího uveřejnění v registru smluv dle zákona č. 340/2015 Sb., o zvláštních podmínkách účinnosti některých smluv, uveřejňování těchto smluv a o registru smluv (zákon o registru smluv), ve znění pozdějších předpisů (dále jen „zákon o registru smluv“).</w:t>
      </w:r>
      <w:r w:rsidRPr="00977F67" w:rsidDel="00017C0B">
        <w:rPr>
          <w:rFonts w:ascii="Tahoma" w:hAnsi="Tahoma" w:cs="Tahoma"/>
          <w:sz w:val="22"/>
          <w:szCs w:val="22"/>
        </w:rPr>
        <w:t xml:space="preserve"> </w:t>
      </w:r>
    </w:p>
    <w:p w14:paraId="67B727BD" w14:textId="77777777" w:rsidR="008B19B5" w:rsidRPr="00180498" w:rsidRDefault="008B19B5" w:rsidP="008B19B5">
      <w:pPr>
        <w:pStyle w:val="Zkladntext"/>
        <w:numPr>
          <w:ilvl w:val="0"/>
          <w:numId w:val="8"/>
        </w:numPr>
        <w:tabs>
          <w:tab w:val="clear" w:pos="720"/>
          <w:tab w:val="left" w:pos="0"/>
          <w:tab w:val="num" w:pos="426"/>
        </w:tabs>
        <w:ind w:left="426" w:hanging="426"/>
        <w:rPr>
          <w:rFonts w:ascii="Tahoma" w:hAnsi="Tahoma" w:cs="Tahoma"/>
          <w:sz w:val="22"/>
          <w:szCs w:val="22"/>
        </w:rPr>
      </w:pPr>
      <w:r w:rsidRPr="00180498">
        <w:rPr>
          <w:rFonts w:ascii="Tahoma" w:hAnsi="Tahoma" w:cs="Tahoma"/>
          <w:sz w:val="22"/>
          <w:szCs w:val="22"/>
        </w:rPr>
        <w:t>Kupující rovněž v registru smluv uveřejní každý takový na tuto smlouvu navazující požadavek, a to pouze v případech splnění podmínek uvedených v § 219 odst. 1 písm. a) zákona č. 134/2016 Sb., o zadávání veřejných zakázek, ve znění pozdějších předpisů.</w:t>
      </w:r>
    </w:p>
    <w:p w14:paraId="2767B79D" w14:textId="5E19B4C8" w:rsidR="00066D69" w:rsidRPr="006E3853" w:rsidRDefault="00066D69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Doplňování nebo změnu této smlouvy lze provádět jen se souhlasem obou smluvních stran, a to pouze formou písemných, </w:t>
      </w:r>
      <w:r w:rsidR="00B56227">
        <w:rPr>
          <w:rFonts w:ascii="Tahoma" w:hAnsi="Tahoma" w:cs="Tahoma"/>
          <w:sz w:val="22"/>
          <w:szCs w:val="22"/>
        </w:rPr>
        <w:t>vze</w:t>
      </w:r>
      <w:r w:rsidRPr="006E3853">
        <w:rPr>
          <w:rFonts w:ascii="Tahoma" w:hAnsi="Tahoma" w:cs="Tahoma"/>
          <w:sz w:val="22"/>
          <w:szCs w:val="22"/>
        </w:rPr>
        <w:t>stupně číslovaných a takto označených dodatků.</w:t>
      </w:r>
    </w:p>
    <w:p w14:paraId="50FBC0C0" w14:textId="12BC9354" w:rsidR="00066D69" w:rsidRPr="006E3853" w:rsidRDefault="00066D69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strany prohlašují, že osoby podepisující tuto smlouvu jsou k tomuto úkonu oprávněny.</w:t>
      </w:r>
    </w:p>
    <w:p w14:paraId="651E60DC" w14:textId="77777777" w:rsidR="00066D69" w:rsidRPr="006E3853" w:rsidRDefault="00066D69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nemůže bez souhlasu kupujícího postoupit svá práva a povinnosti plynoucí </w:t>
      </w:r>
      <w:r w:rsidR="00A67DB2" w:rsidRPr="006E3853">
        <w:rPr>
          <w:rFonts w:ascii="Tahoma" w:hAnsi="Tahoma" w:cs="Tahoma"/>
          <w:sz w:val="22"/>
          <w:szCs w:val="22"/>
        </w:rPr>
        <w:br/>
      </w:r>
      <w:r w:rsidRPr="006E3853">
        <w:rPr>
          <w:rFonts w:ascii="Tahoma" w:hAnsi="Tahoma" w:cs="Tahoma"/>
          <w:sz w:val="22"/>
          <w:szCs w:val="22"/>
        </w:rPr>
        <w:t>ze smlouvy třetí straně</w:t>
      </w:r>
      <w:r w:rsidR="00D34C69" w:rsidRPr="006E3853">
        <w:rPr>
          <w:rFonts w:ascii="Tahoma" w:hAnsi="Tahoma" w:cs="Tahoma"/>
          <w:sz w:val="22"/>
          <w:szCs w:val="22"/>
        </w:rPr>
        <w:t>, ani provést jednostranný zápočet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75A8C291" w14:textId="77777777" w:rsidR="004E36BE" w:rsidRPr="00CF3479" w:rsidRDefault="004E36BE" w:rsidP="004E36BE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CF3479">
        <w:rPr>
          <w:rFonts w:ascii="Tahoma" w:hAnsi="Tahoma" w:cs="Tahoma"/>
          <w:sz w:val="22"/>
          <w:szCs w:val="22"/>
        </w:rPr>
        <w:t xml:space="preserve">Je-li tato smlouva uzavřena v listinné podobě, je vyhotovena ve </w:t>
      </w:r>
      <w:r>
        <w:rPr>
          <w:rFonts w:ascii="Tahoma" w:hAnsi="Tahoma" w:cs="Tahoma"/>
          <w:sz w:val="22"/>
          <w:szCs w:val="22"/>
        </w:rPr>
        <w:t>3</w:t>
      </w:r>
      <w:r w:rsidRPr="00CF3479">
        <w:rPr>
          <w:rFonts w:ascii="Tahoma" w:hAnsi="Tahoma" w:cs="Tahoma"/>
          <w:sz w:val="22"/>
          <w:szCs w:val="22"/>
        </w:rPr>
        <w:t xml:space="preserve"> stejnopisech s platností originálu, z nichž </w:t>
      </w:r>
      <w:r>
        <w:rPr>
          <w:rFonts w:ascii="Tahoma" w:hAnsi="Tahoma" w:cs="Tahoma"/>
          <w:sz w:val="22"/>
          <w:szCs w:val="22"/>
        </w:rPr>
        <w:t>kupující</w:t>
      </w:r>
      <w:r w:rsidRPr="00CF3479">
        <w:rPr>
          <w:rFonts w:ascii="Tahoma" w:hAnsi="Tahoma" w:cs="Tahoma"/>
          <w:sz w:val="22"/>
          <w:szCs w:val="22"/>
        </w:rPr>
        <w:t xml:space="preserve"> obdrží </w:t>
      </w:r>
      <w:r>
        <w:rPr>
          <w:rFonts w:ascii="Tahoma" w:hAnsi="Tahoma" w:cs="Tahoma"/>
          <w:sz w:val="22"/>
          <w:szCs w:val="22"/>
        </w:rPr>
        <w:t>2</w:t>
      </w:r>
      <w:r w:rsidRPr="00CF3479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>prodávající</w:t>
      </w:r>
      <w:r w:rsidRPr="00CF347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</w:t>
      </w:r>
      <w:r w:rsidRPr="00CF3479">
        <w:rPr>
          <w:rFonts w:ascii="Tahoma" w:hAnsi="Tahoma" w:cs="Tahoma"/>
          <w:sz w:val="22"/>
          <w:szCs w:val="22"/>
        </w:rPr>
        <w:t xml:space="preserve"> vyhotovení. Je-li tato smlouva uzavřena elektronicky, obdrží obě smluvní strany její elektronický originál opatřený elektronickými podpisy.</w:t>
      </w:r>
    </w:p>
    <w:p w14:paraId="1FF96500" w14:textId="70315958" w:rsidR="00BD1D1C" w:rsidRPr="006E3853" w:rsidRDefault="00BD1D1C" w:rsidP="00E84932">
      <w:pPr>
        <w:numPr>
          <w:ilvl w:val="0"/>
          <w:numId w:val="8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E0B9F">
        <w:rPr>
          <w:rFonts w:ascii="Tahoma" w:hAnsi="Tahoma" w:cs="Tahoma"/>
          <w:sz w:val="22"/>
          <w:szCs w:val="22"/>
        </w:rPr>
        <w:t xml:space="preserve">Smluvní strany se dohodly, že </w:t>
      </w:r>
      <w:r>
        <w:rPr>
          <w:rFonts w:ascii="Tahoma" w:hAnsi="Tahoma" w:cs="Tahoma"/>
          <w:sz w:val="22"/>
          <w:szCs w:val="22"/>
        </w:rPr>
        <w:t>uveřej</w:t>
      </w:r>
      <w:r w:rsidR="00D5267B">
        <w:rPr>
          <w:rFonts w:ascii="Tahoma" w:hAnsi="Tahoma" w:cs="Tahoma"/>
          <w:sz w:val="22"/>
          <w:szCs w:val="22"/>
        </w:rPr>
        <w:t>ně</w:t>
      </w:r>
      <w:r>
        <w:rPr>
          <w:rFonts w:ascii="Tahoma" w:hAnsi="Tahoma" w:cs="Tahoma"/>
          <w:sz w:val="22"/>
          <w:szCs w:val="22"/>
        </w:rPr>
        <w:t xml:space="preserve">ní </w:t>
      </w:r>
      <w:r w:rsidR="00D5267B" w:rsidRPr="007E0B9F">
        <w:rPr>
          <w:rFonts w:ascii="Tahoma" w:hAnsi="Tahoma" w:cs="Tahoma"/>
          <w:sz w:val="22"/>
          <w:szCs w:val="22"/>
        </w:rPr>
        <w:t>t</w:t>
      </w:r>
      <w:r w:rsidR="00D5267B">
        <w:rPr>
          <w:rFonts w:ascii="Tahoma" w:hAnsi="Tahoma" w:cs="Tahoma"/>
          <w:sz w:val="22"/>
          <w:szCs w:val="22"/>
        </w:rPr>
        <w:t>é</w:t>
      </w:r>
      <w:r w:rsidR="00D5267B" w:rsidRPr="007E0B9F">
        <w:rPr>
          <w:rFonts w:ascii="Tahoma" w:hAnsi="Tahoma" w:cs="Tahoma"/>
          <w:sz w:val="22"/>
          <w:szCs w:val="22"/>
        </w:rPr>
        <w:t>to smlouv</w:t>
      </w:r>
      <w:r w:rsidR="00D5267B">
        <w:rPr>
          <w:rFonts w:ascii="Tahoma" w:hAnsi="Tahoma" w:cs="Tahoma"/>
          <w:sz w:val="22"/>
          <w:szCs w:val="22"/>
        </w:rPr>
        <w:t xml:space="preserve">y </w:t>
      </w:r>
      <w:r>
        <w:rPr>
          <w:rFonts w:ascii="Tahoma" w:hAnsi="Tahoma" w:cs="Tahoma"/>
          <w:sz w:val="22"/>
          <w:szCs w:val="22"/>
        </w:rPr>
        <w:t>v </w:t>
      </w:r>
      <w:r w:rsidRPr="007E0B9F">
        <w:rPr>
          <w:rFonts w:ascii="Tahoma" w:hAnsi="Tahoma" w:cs="Tahoma"/>
          <w:sz w:val="22"/>
          <w:szCs w:val="22"/>
        </w:rPr>
        <w:t>registru smluv v</w:t>
      </w:r>
      <w:r w:rsidR="00D5267B">
        <w:rPr>
          <w:rFonts w:ascii="Tahoma" w:hAnsi="Tahoma" w:cs="Tahoma"/>
          <w:sz w:val="22"/>
          <w:szCs w:val="22"/>
        </w:rPr>
        <w:t> souladu se</w:t>
      </w:r>
      <w:r w:rsidRPr="007E0B9F">
        <w:rPr>
          <w:rFonts w:ascii="Tahoma" w:hAnsi="Tahoma" w:cs="Tahoma"/>
          <w:sz w:val="22"/>
          <w:szCs w:val="22"/>
        </w:rPr>
        <w:t xml:space="preserve"> zákon</w:t>
      </w:r>
      <w:r w:rsidR="00D5267B">
        <w:rPr>
          <w:rFonts w:ascii="Tahoma" w:hAnsi="Tahoma" w:cs="Tahoma"/>
          <w:sz w:val="22"/>
          <w:szCs w:val="22"/>
        </w:rPr>
        <w:t>em</w:t>
      </w:r>
      <w:r w:rsidRPr="007E0B9F">
        <w:rPr>
          <w:rFonts w:ascii="Tahoma" w:hAnsi="Tahoma" w:cs="Tahoma"/>
          <w:sz w:val="22"/>
          <w:szCs w:val="22"/>
        </w:rPr>
        <w:t xml:space="preserve"> o registru smluv, provede </w:t>
      </w:r>
      <w:r>
        <w:rPr>
          <w:rFonts w:ascii="Tahoma" w:hAnsi="Tahoma" w:cs="Tahoma"/>
          <w:sz w:val="22"/>
          <w:szCs w:val="22"/>
        </w:rPr>
        <w:t>kupující</w:t>
      </w:r>
      <w:r w:rsidRPr="007E0B9F">
        <w:rPr>
          <w:rFonts w:ascii="Tahoma" w:hAnsi="Tahoma" w:cs="Tahoma"/>
          <w:sz w:val="22"/>
          <w:szCs w:val="22"/>
        </w:rPr>
        <w:t xml:space="preserve">. </w:t>
      </w:r>
    </w:p>
    <w:p w14:paraId="5EC0AA2C" w14:textId="490680D3" w:rsidR="00741215" w:rsidRPr="00A261B7" w:rsidRDefault="009819C7" w:rsidP="00A261B7">
      <w:pPr>
        <w:numPr>
          <w:ilvl w:val="0"/>
          <w:numId w:val="8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Nedílnou součástí této smlouvy jsou následující přílohy:</w:t>
      </w:r>
    </w:p>
    <w:p w14:paraId="032BDA25" w14:textId="6E391A5A" w:rsidR="00741215" w:rsidRDefault="003262F1" w:rsidP="00A261B7">
      <w:pPr>
        <w:spacing w:before="120"/>
        <w:ind w:firstLine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Příloha č. 1: </w:t>
      </w:r>
      <w:r w:rsidR="00081838" w:rsidRPr="006E3853">
        <w:rPr>
          <w:rFonts w:ascii="Tahoma" w:hAnsi="Tahoma" w:cs="Tahoma"/>
          <w:sz w:val="22"/>
          <w:szCs w:val="22"/>
        </w:rPr>
        <w:t>Sp</w:t>
      </w:r>
      <w:r w:rsidR="00265D44">
        <w:rPr>
          <w:rFonts w:ascii="Tahoma" w:hAnsi="Tahoma" w:cs="Tahoma"/>
          <w:sz w:val="22"/>
          <w:szCs w:val="22"/>
        </w:rPr>
        <w:t xml:space="preserve">ecifikace </w:t>
      </w:r>
      <w:r w:rsidR="000A5CDE">
        <w:rPr>
          <w:rFonts w:ascii="Tahoma" w:hAnsi="Tahoma" w:cs="Tahoma"/>
          <w:sz w:val="22"/>
          <w:szCs w:val="22"/>
        </w:rPr>
        <w:t>léčivých přípravků</w:t>
      </w:r>
      <w:r w:rsidR="00ED0C22">
        <w:rPr>
          <w:rFonts w:ascii="Tahoma" w:hAnsi="Tahoma" w:cs="Tahoma"/>
          <w:sz w:val="22"/>
          <w:szCs w:val="22"/>
        </w:rPr>
        <w:t>, jednotkové ceny</w:t>
      </w:r>
    </w:p>
    <w:p w14:paraId="48700544" w14:textId="77777777" w:rsidR="00E567B4" w:rsidRDefault="00E567B4" w:rsidP="00A261B7">
      <w:pPr>
        <w:spacing w:before="120"/>
        <w:ind w:firstLine="357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1730"/>
        <w:gridCol w:w="3518"/>
      </w:tblGrid>
      <w:tr w:rsidR="00F11DAD" w:rsidRPr="001E77D8" w14:paraId="210C1BBF" w14:textId="77777777" w:rsidTr="00EE1310">
        <w:tc>
          <w:tcPr>
            <w:tcW w:w="3392" w:type="dxa"/>
          </w:tcPr>
          <w:p w14:paraId="640A3D7D" w14:textId="4EE6BE63" w:rsidR="009F6226" w:rsidRPr="006E3853" w:rsidRDefault="00F11DAD" w:rsidP="00A261B7">
            <w:pPr>
              <w:pStyle w:val="Zhlav"/>
              <w:tabs>
                <w:tab w:val="clear" w:pos="4536"/>
                <w:tab w:val="clear" w:pos="9072"/>
              </w:tabs>
              <w:spacing w:before="240" w:after="1200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V</w:t>
            </w:r>
            <w:r w:rsidR="00C85BB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567B4">
              <w:rPr>
                <w:rFonts w:ascii="Tahoma" w:hAnsi="Tahoma" w:cs="Tahoma"/>
                <w:sz w:val="22"/>
                <w:szCs w:val="22"/>
              </w:rPr>
              <w:t>Karviné</w:t>
            </w:r>
            <w:r w:rsidRPr="006E3853">
              <w:rPr>
                <w:rFonts w:ascii="Tahoma" w:hAnsi="Tahoma" w:cs="Tahoma"/>
                <w:sz w:val="22"/>
                <w:szCs w:val="22"/>
              </w:rPr>
              <w:t xml:space="preserve"> dne: </w:t>
            </w:r>
          </w:p>
        </w:tc>
        <w:tc>
          <w:tcPr>
            <w:tcW w:w="1730" w:type="dxa"/>
          </w:tcPr>
          <w:p w14:paraId="77E5BDDF" w14:textId="77777777" w:rsidR="00F11DAD" w:rsidRPr="006E3853" w:rsidRDefault="00F11DAD" w:rsidP="000770A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8" w:type="dxa"/>
          </w:tcPr>
          <w:p w14:paraId="43B20F92" w14:textId="77777777" w:rsidR="00F11DAD" w:rsidRPr="006E3853" w:rsidRDefault="00F11D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847C6C" w:rsidRPr="006E3853">
              <w:rPr>
                <w:rFonts w:ascii="Tahoma" w:hAnsi="Tahoma" w:cs="Tahoma"/>
                <w:sz w:val="22"/>
                <w:szCs w:val="22"/>
              </w:rPr>
              <w:t>……………</w:t>
            </w:r>
            <w:r w:rsidRPr="006E3853">
              <w:rPr>
                <w:rFonts w:ascii="Tahoma" w:hAnsi="Tahoma" w:cs="Tahoma"/>
                <w:sz w:val="22"/>
                <w:szCs w:val="22"/>
              </w:rPr>
              <w:t xml:space="preserve"> dne:</w:t>
            </w:r>
          </w:p>
        </w:tc>
      </w:tr>
      <w:tr w:rsidR="001E2429" w:rsidRPr="001E77D8" w14:paraId="74C0B9E2" w14:textId="77777777" w:rsidTr="00EE1310">
        <w:trPr>
          <w:trHeight w:val="70"/>
        </w:trPr>
        <w:tc>
          <w:tcPr>
            <w:tcW w:w="3392" w:type="dxa"/>
            <w:tcBorders>
              <w:top w:val="single" w:sz="4" w:space="0" w:color="auto"/>
            </w:tcBorders>
          </w:tcPr>
          <w:p w14:paraId="2B606ECD" w14:textId="77777777" w:rsidR="001E2429" w:rsidRPr="006E3853" w:rsidRDefault="001E2429" w:rsidP="001E24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za kupujícího</w:t>
            </w:r>
          </w:p>
          <w:p w14:paraId="56C6FF79" w14:textId="77777777" w:rsidR="001E2429" w:rsidRPr="006E3853" w:rsidRDefault="001E2429" w:rsidP="00A261B7">
            <w:pPr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2B43B427" w14:textId="77777777" w:rsidR="001E2429" w:rsidRPr="006E3853" w:rsidRDefault="001E2429" w:rsidP="001E24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8" w:type="dxa"/>
            <w:tcBorders>
              <w:top w:val="single" w:sz="4" w:space="0" w:color="auto"/>
            </w:tcBorders>
          </w:tcPr>
          <w:p w14:paraId="5F6304EC" w14:textId="77777777" w:rsidR="001E2429" w:rsidRPr="006E3853" w:rsidRDefault="001E2429" w:rsidP="001E24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za prodávajícího</w:t>
            </w:r>
          </w:p>
        </w:tc>
      </w:tr>
    </w:tbl>
    <w:p w14:paraId="7D5DA479" w14:textId="78F38A13" w:rsidR="002F37EC" w:rsidRDefault="002F37EC" w:rsidP="00A261B7">
      <w:pPr>
        <w:rPr>
          <w:rFonts w:ascii="Tahoma" w:hAnsi="Tahoma" w:cs="Tahoma"/>
          <w:iCs/>
          <w:sz w:val="22"/>
          <w:szCs w:val="22"/>
        </w:rPr>
      </w:pPr>
    </w:p>
    <w:sectPr w:rsidR="002F37EC" w:rsidSect="004A7A5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04D38" w14:textId="77777777" w:rsidR="00774CEC" w:rsidRDefault="00774CEC">
      <w:r>
        <w:separator/>
      </w:r>
    </w:p>
  </w:endnote>
  <w:endnote w:type="continuationSeparator" w:id="0">
    <w:p w14:paraId="4950361F" w14:textId="77777777" w:rsidR="00774CEC" w:rsidRDefault="0077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A660B" w14:textId="77777777" w:rsidR="00666131" w:rsidRDefault="006661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A96FC9" w14:textId="77777777" w:rsidR="00666131" w:rsidRDefault="006661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76F57" w14:textId="60341B25" w:rsidR="00666131" w:rsidRPr="00D45606" w:rsidRDefault="00180498" w:rsidP="00AF7CC7">
    <w:pPr>
      <w:pStyle w:val="Zpat"/>
      <w:rPr>
        <w:rFonts w:ascii="Tahoma" w:hAnsi="Tahoma" w:cs="Tahoma"/>
        <w:sz w:val="22"/>
        <w:szCs w:val="22"/>
      </w:rPr>
    </w:pPr>
    <w:r w:rsidRPr="00D45606">
      <w:rPr>
        <w:rFonts w:ascii="Tahoma" w:hAnsi="Tahoma" w:cs="Tahoma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172BF12" wp14:editId="490063B8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59f8430fa8e915f6006f0802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D561C2" w14:textId="36B8A439" w:rsidR="00180498" w:rsidRPr="00D45606" w:rsidRDefault="00D45606" w:rsidP="00D45606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D4560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2BF12" id="_x0000_t202" coordsize="21600,21600" o:spt="202" path="m,l,21600r21600,l21600,xe">
              <v:stroke joinstyle="miter"/>
              <v:path gradientshapeok="t" o:connecttype="rect"/>
            </v:shapetype>
            <v:shape id="MSIPCM59f8430fa8e915f6006f0802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" o:allowincell="f" filled="f" stroked="f" strokeweight=".5pt">
              <v:textbox inset="20pt,0,,0">
                <w:txbxContent>
                  <w:p w14:paraId="63D561C2" w14:textId="36B8A439" w:rsidR="00180498" w:rsidRPr="00D45606" w:rsidRDefault="00D45606" w:rsidP="00D45606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D4560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6131" w:rsidRPr="00D45606">
      <w:rPr>
        <w:rFonts w:ascii="Tahoma" w:hAnsi="Tahoma" w:cs="Tahoma"/>
        <w:sz w:val="22"/>
        <w:szCs w:val="22"/>
      </w:rPr>
      <w:tab/>
    </w:r>
    <w:r w:rsidR="00D45606" w:rsidRPr="00D45606">
      <w:rPr>
        <w:rFonts w:ascii="Tahoma" w:hAnsi="Tahoma" w:cs="Tahoma"/>
        <w:sz w:val="22"/>
        <w:szCs w:val="22"/>
      </w:rPr>
      <w:tab/>
    </w:r>
    <w:r w:rsidR="00D45606" w:rsidRPr="00D45606">
      <w:rPr>
        <w:rFonts w:ascii="Tahoma" w:hAnsi="Tahoma" w:cs="Tahoma"/>
        <w:sz w:val="22"/>
        <w:szCs w:val="22"/>
      </w:rPr>
      <w:fldChar w:fldCharType="begin"/>
    </w:r>
    <w:r w:rsidR="00D45606" w:rsidRPr="00D45606">
      <w:rPr>
        <w:rFonts w:ascii="Tahoma" w:hAnsi="Tahoma" w:cs="Tahoma"/>
        <w:sz w:val="22"/>
        <w:szCs w:val="22"/>
      </w:rPr>
      <w:instrText xml:space="preserve"> PAGE  \* Arabic  \* MERGEFORMAT </w:instrText>
    </w:r>
    <w:r w:rsidR="00D45606" w:rsidRPr="00D45606">
      <w:rPr>
        <w:rFonts w:ascii="Tahoma" w:hAnsi="Tahoma" w:cs="Tahoma"/>
        <w:sz w:val="22"/>
        <w:szCs w:val="22"/>
      </w:rPr>
      <w:fldChar w:fldCharType="separate"/>
    </w:r>
    <w:r w:rsidR="00F8148F">
      <w:rPr>
        <w:rFonts w:ascii="Tahoma" w:hAnsi="Tahoma" w:cs="Tahoma"/>
        <w:noProof/>
        <w:sz w:val="22"/>
        <w:szCs w:val="22"/>
      </w:rPr>
      <w:t>3</w:t>
    </w:r>
    <w:r w:rsidR="00D45606" w:rsidRPr="00D45606">
      <w:rPr>
        <w:rFonts w:ascii="Tahoma" w:hAnsi="Tahoma" w:cs="Tahom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64FE9" w14:textId="252201FD" w:rsidR="00666131" w:rsidRPr="004522FC" w:rsidRDefault="00180498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4B30E65" wp14:editId="5FFE4B8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6ff64298bcf8121424a1defd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7A1DAC" w14:textId="20138AE6" w:rsidR="00180498" w:rsidRPr="00180498" w:rsidRDefault="00180498" w:rsidP="00180498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180498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B30E65" id="_x0000_t202" coordsize="21600,21600" o:spt="202" path="m,l,21600r21600,l21600,xe">
              <v:stroke joinstyle="miter"/>
              <v:path gradientshapeok="t" o:connecttype="rect"/>
            </v:shapetype>
            <v:shape id="MSIPCM6ff64298bcf8121424a1defd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557A1DAC" w14:textId="20138AE6" w:rsidR="00180498" w:rsidRPr="00180498" w:rsidRDefault="00180498" w:rsidP="00180498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180498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Tahoma" w:hAnsi="Tahoma" w:cs="Tahoma"/>
        <w:sz w:val="20"/>
        <w:szCs w:val="20"/>
      </w:rPr>
      <w:id w:val="1571769222"/>
      <w:docPartObj>
        <w:docPartGallery w:val="Page Numbers (Bottom of Page)"/>
        <w:docPartUnique/>
      </w:docPartObj>
    </w:sdtPr>
    <w:sdtEndPr/>
    <w:sdtContent>
      <w:p w14:paraId="0D1895F2" w14:textId="77777777" w:rsidR="00666131" w:rsidRPr="004522FC" w:rsidRDefault="00666131">
        <w:pPr>
          <w:pStyle w:val="Zpat"/>
          <w:rPr>
            <w:rFonts w:ascii="Tahoma" w:hAnsi="Tahoma" w:cs="Tahoma"/>
            <w:sz w:val="20"/>
            <w:szCs w:val="20"/>
          </w:rPr>
        </w:pPr>
        <w:r w:rsidRPr="00357089">
          <w:rPr>
            <w:rFonts w:ascii="Tahoma" w:hAnsi="Tahoma" w:cs="Tahoma"/>
            <w:sz w:val="20"/>
            <w:szCs w:val="20"/>
          </w:rPr>
          <w:tab/>
        </w:r>
        <w:r w:rsidRPr="00357089">
          <w:rPr>
            <w:rFonts w:ascii="Tahoma" w:hAnsi="Tahoma" w:cs="Tahoma"/>
            <w:sz w:val="20"/>
            <w:szCs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2E86" w14:textId="77777777" w:rsidR="00774CEC" w:rsidRDefault="00774CEC">
      <w:r>
        <w:separator/>
      </w:r>
    </w:p>
  </w:footnote>
  <w:footnote w:type="continuationSeparator" w:id="0">
    <w:p w14:paraId="4EA15C44" w14:textId="77777777" w:rsidR="00774CEC" w:rsidRDefault="00774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9C853" w14:textId="2A50AA10" w:rsidR="00D45606" w:rsidRPr="00D45606" w:rsidRDefault="00D45606" w:rsidP="00D45606">
    <w:pPr>
      <w:pStyle w:val="Zhlav"/>
      <w:jc w:val="right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FE1C2" w14:textId="616C9D46" w:rsidR="00D45606" w:rsidRDefault="00D45606">
    <w:pPr>
      <w:pStyle w:val="Zhlav"/>
    </w:pPr>
    <w:r>
      <w:t>Veřejná zakázka č. 74/2022</w:t>
    </w:r>
  </w:p>
  <w:p w14:paraId="1CC5D650" w14:textId="77777777" w:rsidR="00180498" w:rsidRDefault="001804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1200"/>
        </w:tabs>
        <w:ind w:left="120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" w15:restartNumberingAfterBreak="0">
    <w:nsid w:val="07F20840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FF1ED3"/>
    <w:multiLevelType w:val="hybridMultilevel"/>
    <w:tmpl w:val="7E560CEC"/>
    <w:lvl w:ilvl="0" w:tplc="3F08A14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804E8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C200B5"/>
    <w:multiLevelType w:val="hybridMultilevel"/>
    <w:tmpl w:val="6FCC7FCA"/>
    <w:lvl w:ilvl="0" w:tplc="ED84936C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C79F5"/>
    <w:multiLevelType w:val="multilevel"/>
    <w:tmpl w:val="95709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307025"/>
    <w:multiLevelType w:val="hybridMultilevel"/>
    <w:tmpl w:val="FCF0263E"/>
    <w:lvl w:ilvl="0" w:tplc="5E08B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4A8C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2EF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7C7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766BC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EC87E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74E5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F8202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D25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46B14939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4E1431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3D4D07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0" w15:restartNumberingAfterBreak="0">
    <w:nsid w:val="501E5FA8"/>
    <w:multiLevelType w:val="hybridMultilevel"/>
    <w:tmpl w:val="304C20AC"/>
    <w:lvl w:ilvl="0" w:tplc="D9B0C44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509F3842"/>
    <w:multiLevelType w:val="hybridMultilevel"/>
    <w:tmpl w:val="9600225C"/>
    <w:lvl w:ilvl="0" w:tplc="6C56ACEE">
      <w:start w:val="2"/>
      <w:numFmt w:val="decimal"/>
      <w:lvlText w:val="%1.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>
      <w:start w:val="1"/>
      <w:numFmt w:val="decimal"/>
      <w:lvlText w:val="%4."/>
      <w:lvlJc w:val="left"/>
      <w:pPr>
        <w:ind w:left="3960" w:hanging="360"/>
      </w:pPr>
    </w:lvl>
    <w:lvl w:ilvl="4" w:tplc="04050019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>
      <w:start w:val="1"/>
      <w:numFmt w:val="decimal"/>
      <w:lvlText w:val="%7."/>
      <w:lvlJc w:val="left"/>
      <w:pPr>
        <w:ind w:left="6120" w:hanging="360"/>
      </w:pPr>
    </w:lvl>
    <w:lvl w:ilvl="7" w:tplc="04050019">
      <w:start w:val="1"/>
      <w:numFmt w:val="lowerLetter"/>
      <w:lvlText w:val="%8."/>
      <w:lvlJc w:val="left"/>
      <w:pPr>
        <w:ind w:left="6840" w:hanging="360"/>
      </w:pPr>
    </w:lvl>
    <w:lvl w:ilvl="8" w:tplc="040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1109D9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690F4420"/>
    <w:multiLevelType w:val="hybridMultilevel"/>
    <w:tmpl w:val="C0D89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9161B"/>
    <w:multiLevelType w:val="multilevel"/>
    <w:tmpl w:val="7ECCFF8A"/>
    <w:styleLink w:val="KMSK-sezna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numFmt w:val="bullet"/>
      <w:lvlText w:val="•"/>
      <w:lvlJc w:val="left"/>
      <w:pPr>
        <w:ind w:left="3301" w:hanging="705"/>
      </w:pPr>
      <w:rPr>
        <w:rFonts w:ascii="Tahoma" w:eastAsiaTheme="minorEastAsia" w:hAnsi="Tahoma" w:cs="Tahoma" w:hint="default"/>
      </w:r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D1C89"/>
    <w:multiLevelType w:val="hybridMultilevel"/>
    <w:tmpl w:val="CD887990"/>
    <w:lvl w:ilvl="0" w:tplc="6EECD9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210504">
    <w:abstractNumId w:val="30"/>
  </w:num>
  <w:num w:numId="2" w16cid:durableId="543714688">
    <w:abstractNumId w:val="8"/>
  </w:num>
  <w:num w:numId="3" w16cid:durableId="886144228">
    <w:abstractNumId w:val="25"/>
  </w:num>
  <w:num w:numId="4" w16cid:durableId="2032995512">
    <w:abstractNumId w:val="2"/>
  </w:num>
  <w:num w:numId="5" w16cid:durableId="1767846844">
    <w:abstractNumId w:val="16"/>
  </w:num>
  <w:num w:numId="6" w16cid:durableId="1482040750">
    <w:abstractNumId w:val="7"/>
  </w:num>
  <w:num w:numId="7" w16cid:durableId="2039969734">
    <w:abstractNumId w:val="3"/>
  </w:num>
  <w:num w:numId="8" w16cid:durableId="956720469">
    <w:abstractNumId w:val="14"/>
  </w:num>
  <w:num w:numId="9" w16cid:durableId="1200363051">
    <w:abstractNumId w:val="22"/>
  </w:num>
  <w:num w:numId="10" w16cid:durableId="1540583241">
    <w:abstractNumId w:val="11"/>
  </w:num>
  <w:num w:numId="11" w16cid:durableId="2016761023">
    <w:abstractNumId w:val="24"/>
  </w:num>
  <w:num w:numId="12" w16cid:durableId="2087535260">
    <w:abstractNumId w:val="29"/>
  </w:num>
  <w:num w:numId="13" w16cid:durableId="877549392">
    <w:abstractNumId w:val="27"/>
  </w:num>
  <w:num w:numId="14" w16cid:durableId="1181166860">
    <w:abstractNumId w:val="9"/>
  </w:num>
  <w:num w:numId="15" w16cid:durableId="1588033601">
    <w:abstractNumId w:val="10"/>
  </w:num>
  <w:num w:numId="16" w16cid:durableId="2050761295">
    <w:abstractNumId w:val="19"/>
  </w:num>
  <w:num w:numId="17" w16cid:durableId="1066686195">
    <w:abstractNumId w:val="4"/>
  </w:num>
  <w:num w:numId="18" w16cid:durableId="1296058960">
    <w:abstractNumId w:val="28"/>
  </w:num>
  <w:num w:numId="19" w16cid:durableId="1642929671">
    <w:abstractNumId w:val="20"/>
  </w:num>
  <w:num w:numId="20" w16cid:durableId="730541622">
    <w:abstractNumId w:val="18"/>
  </w:num>
  <w:num w:numId="21" w16cid:durableId="1395160691">
    <w:abstractNumId w:val="1"/>
  </w:num>
  <w:num w:numId="22" w16cid:durableId="958293734">
    <w:abstractNumId w:val="15"/>
  </w:num>
  <w:num w:numId="23" w16cid:durableId="1978410322">
    <w:abstractNumId w:val="17"/>
  </w:num>
  <w:num w:numId="24" w16cid:durableId="1907715355">
    <w:abstractNumId w:val="23"/>
  </w:num>
  <w:num w:numId="25" w16cid:durableId="107045307">
    <w:abstractNumId w:val="26"/>
  </w:num>
  <w:num w:numId="26" w16cid:durableId="1401634618">
    <w:abstractNumId w:val="31"/>
  </w:num>
  <w:num w:numId="27" w16cid:durableId="178554081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564722">
    <w:abstractNumId w:val="14"/>
    <w:lvlOverride w:ilvl="0">
      <w:startOverride w:val="1"/>
    </w:lvlOverride>
  </w:num>
  <w:num w:numId="29" w16cid:durableId="1946692615">
    <w:abstractNumId w:val="12"/>
  </w:num>
  <w:num w:numId="30" w16cid:durableId="1713766565">
    <w:abstractNumId w:val="5"/>
  </w:num>
  <w:num w:numId="31" w16cid:durableId="957447132">
    <w:abstractNumId w:val="6"/>
  </w:num>
  <w:num w:numId="32" w16cid:durableId="338628157">
    <w:abstractNumId w:val="13"/>
  </w:num>
  <w:num w:numId="33" w16cid:durableId="16185670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tas Robert">
    <w15:presenceInfo w15:providerId="AD" w15:userId="S-1-5-21-1960408961-1454471165-839522115-28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F"/>
    <w:rsid w:val="000014AF"/>
    <w:rsid w:val="000029C2"/>
    <w:rsid w:val="00003AE4"/>
    <w:rsid w:val="00003F42"/>
    <w:rsid w:val="0000736A"/>
    <w:rsid w:val="000101A6"/>
    <w:rsid w:val="000125B9"/>
    <w:rsid w:val="00013907"/>
    <w:rsid w:val="00014AFD"/>
    <w:rsid w:val="00014F93"/>
    <w:rsid w:val="00015CA4"/>
    <w:rsid w:val="00017C0B"/>
    <w:rsid w:val="0002118A"/>
    <w:rsid w:val="00021853"/>
    <w:rsid w:val="00021CD5"/>
    <w:rsid w:val="0002274B"/>
    <w:rsid w:val="00023D26"/>
    <w:rsid w:val="00025BF6"/>
    <w:rsid w:val="000267FD"/>
    <w:rsid w:val="0002683D"/>
    <w:rsid w:val="0002751F"/>
    <w:rsid w:val="00030C6A"/>
    <w:rsid w:val="000317B2"/>
    <w:rsid w:val="000319D7"/>
    <w:rsid w:val="00031CDD"/>
    <w:rsid w:val="0003251C"/>
    <w:rsid w:val="00032FCE"/>
    <w:rsid w:val="00033307"/>
    <w:rsid w:val="000368B3"/>
    <w:rsid w:val="000401B6"/>
    <w:rsid w:val="00040D37"/>
    <w:rsid w:val="00041540"/>
    <w:rsid w:val="00044347"/>
    <w:rsid w:val="00044EE2"/>
    <w:rsid w:val="00045866"/>
    <w:rsid w:val="0005163A"/>
    <w:rsid w:val="00053B3F"/>
    <w:rsid w:val="00054A6F"/>
    <w:rsid w:val="000552F9"/>
    <w:rsid w:val="00057E4B"/>
    <w:rsid w:val="00063417"/>
    <w:rsid w:val="000663DB"/>
    <w:rsid w:val="00066D69"/>
    <w:rsid w:val="000703B3"/>
    <w:rsid w:val="0007299C"/>
    <w:rsid w:val="00074230"/>
    <w:rsid w:val="00075523"/>
    <w:rsid w:val="000770A3"/>
    <w:rsid w:val="00081838"/>
    <w:rsid w:val="00084D33"/>
    <w:rsid w:val="0009040E"/>
    <w:rsid w:val="000938D9"/>
    <w:rsid w:val="00096A3D"/>
    <w:rsid w:val="00096B53"/>
    <w:rsid w:val="000A49CF"/>
    <w:rsid w:val="000A5CDE"/>
    <w:rsid w:val="000A7267"/>
    <w:rsid w:val="000A7385"/>
    <w:rsid w:val="000B2245"/>
    <w:rsid w:val="000B3603"/>
    <w:rsid w:val="000B44E4"/>
    <w:rsid w:val="000C1D19"/>
    <w:rsid w:val="000C464D"/>
    <w:rsid w:val="000C5139"/>
    <w:rsid w:val="000C5572"/>
    <w:rsid w:val="000C724A"/>
    <w:rsid w:val="000D4832"/>
    <w:rsid w:val="000D5AE8"/>
    <w:rsid w:val="000D6C2B"/>
    <w:rsid w:val="000D70A0"/>
    <w:rsid w:val="000F0548"/>
    <w:rsid w:val="000F15E5"/>
    <w:rsid w:val="000F183E"/>
    <w:rsid w:val="000F23A9"/>
    <w:rsid w:val="000F34B6"/>
    <w:rsid w:val="000F35FB"/>
    <w:rsid w:val="000F4CF2"/>
    <w:rsid w:val="000F7E96"/>
    <w:rsid w:val="00100D89"/>
    <w:rsid w:val="00103E8A"/>
    <w:rsid w:val="00103F56"/>
    <w:rsid w:val="0010504A"/>
    <w:rsid w:val="001053F3"/>
    <w:rsid w:val="00110050"/>
    <w:rsid w:val="00111149"/>
    <w:rsid w:val="001132AA"/>
    <w:rsid w:val="001151B3"/>
    <w:rsid w:val="0011666C"/>
    <w:rsid w:val="0012099A"/>
    <w:rsid w:val="00120CDB"/>
    <w:rsid w:val="00121FAC"/>
    <w:rsid w:val="00127C76"/>
    <w:rsid w:val="001323B3"/>
    <w:rsid w:val="00134664"/>
    <w:rsid w:val="001357F2"/>
    <w:rsid w:val="0013779E"/>
    <w:rsid w:val="001418B9"/>
    <w:rsid w:val="00147259"/>
    <w:rsid w:val="00147955"/>
    <w:rsid w:val="001500A9"/>
    <w:rsid w:val="00150E8B"/>
    <w:rsid w:val="00152E12"/>
    <w:rsid w:val="001546CE"/>
    <w:rsid w:val="00160D28"/>
    <w:rsid w:val="001621C2"/>
    <w:rsid w:val="001672C4"/>
    <w:rsid w:val="00167517"/>
    <w:rsid w:val="00173AD1"/>
    <w:rsid w:val="001741A1"/>
    <w:rsid w:val="00180498"/>
    <w:rsid w:val="001841BC"/>
    <w:rsid w:val="0018468B"/>
    <w:rsid w:val="0018546B"/>
    <w:rsid w:val="00191254"/>
    <w:rsid w:val="0019191B"/>
    <w:rsid w:val="00195ADC"/>
    <w:rsid w:val="001967D2"/>
    <w:rsid w:val="00197A91"/>
    <w:rsid w:val="001A4CA7"/>
    <w:rsid w:val="001A4F79"/>
    <w:rsid w:val="001B23E6"/>
    <w:rsid w:val="001B3804"/>
    <w:rsid w:val="001B43E3"/>
    <w:rsid w:val="001C0F62"/>
    <w:rsid w:val="001C179D"/>
    <w:rsid w:val="001C6397"/>
    <w:rsid w:val="001C6E52"/>
    <w:rsid w:val="001C71B1"/>
    <w:rsid w:val="001D0A09"/>
    <w:rsid w:val="001D150F"/>
    <w:rsid w:val="001D1DEB"/>
    <w:rsid w:val="001D3CF3"/>
    <w:rsid w:val="001D3EB9"/>
    <w:rsid w:val="001D4DD8"/>
    <w:rsid w:val="001D4EA9"/>
    <w:rsid w:val="001E2429"/>
    <w:rsid w:val="001E2DA3"/>
    <w:rsid w:val="001E35FD"/>
    <w:rsid w:val="001E3F9A"/>
    <w:rsid w:val="001E5ADC"/>
    <w:rsid w:val="001E5EB9"/>
    <w:rsid w:val="001E77D8"/>
    <w:rsid w:val="001E7924"/>
    <w:rsid w:val="001F0756"/>
    <w:rsid w:val="001F24D6"/>
    <w:rsid w:val="001F4520"/>
    <w:rsid w:val="001F4B6D"/>
    <w:rsid w:val="001F575A"/>
    <w:rsid w:val="001F7A20"/>
    <w:rsid w:val="00202D9E"/>
    <w:rsid w:val="00204AF3"/>
    <w:rsid w:val="002062AA"/>
    <w:rsid w:val="00206335"/>
    <w:rsid w:val="0021015F"/>
    <w:rsid w:val="00210273"/>
    <w:rsid w:val="00210E5E"/>
    <w:rsid w:val="0021222C"/>
    <w:rsid w:val="00212253"/>
    <w:rsid w:val="00214B7A"/>
    <w:rsid w:val="00220D5C"/>
    <w:rsid w:val="002212BA"/>
    <w:rsid w:val="00224BD8"/>
    <w:rsid w:val="00226509"/>
    <w:rsid w:val="0022691B"/>
    <w:rsid w:val="0023024F"/>
    <w:rsid w:val="00230461"/>
    <w:rsid w:val="00230639"/>
    <w:rsid w:val="002308A8"/>
    <w:rsid w:val="00232C33"/>
    <w:rsid w:val="00233804"/>
    <w:rsid w:val="00240CC9"/>
    <w:rsid w:val="00242869"/>
    <w:rsid w:val="00242A6F"/>
    <w:rsid w:val="002431C8"/>
    <w:rsid w:val="00245A98"/>
    <w:rsid w:val="002565C7"/>
    <w:rsid w:val="00257761"/>
    <w:rsid w:val="00261BB8"/>
    <w:rsid w:val="00265D44"/>
    <w:rsid w:val="002726EB"/>
    <w:rsid w:val="00281D7A"/>
    <w:rsid w:val="002839BB"/>
    <w:rsid w:val="00283F62"/>
    <w:rsid w:val="002932EE"/>
    <w:rsid w:val="002A3A16"/>
    <w:rsid w:val="002A5C62"/>
    <w:rsid w:val="002A7324"/>
    <w:rsid w:val="002B0CD7"/>
    <w:rsid w:val="002B2556"/>
    <w:rsid w:val="002B2EDA"/>
    <w:rsid w:val="002C14D3"/>
    <w:rsid w:val="002C2A58"/>
    <w:rsid w:val="002C6995"/>
    <w:rsid w:val="002C6D3F"/>
    <w:rsid w:val="002C6E19"/>
    <w:rsid w:val="002D4F01"/>
    <w:rsid w:val="002E23FB"/>
    <w:rsid w:val="002E2739"/>
    <w:rsid w:val="002E56C9"/>
    <w:rsid w:val="002F2615"/>
    <w:rsid w:val="002F37EC"/>
    <w:rsid w:val="002F44B7"/>
    <w:rsid w:val="002F6ACF"/>
    <w:rsid w:val="002F6ECD"/>
    <w:rsid w:val="00301A6B"/>
    <w:rsid w:val="00302D54"/>
    <w:rsid w:val="003033EB"/>
    <w:rsid w:val="00303EBC"/>
    <w:rsid w:val="00312481"/>
    <w:rsid w:val="00312C61"/>
    <w:rsid w:val="00316073"/>
    <w:rsid w:val="00320150"/>
    <w:rsid w:val="00323AAF"/>
    <w:rsid w:val="00323E78"/>
    <w:rsid w:val="00324E19"/>
    <w:rsid w:val="003262F1"/>
    <w:rsid w:val="00326E7D"/>
    <w:rsid w:val="00331BCF"/>
    <w:rsid w:val="00332FAA"/>
    <w:rsid w:val="003337D2"/>
    <w:rsid w:val="003342D1"/>
    <w:rsid w:val="003362B7"/>
    <w:rsid w:val="003403A0"/>
    <w:rsid w:val="00341E8A"/>
    <w:rsid w:val="00343425"/>
    <w:rsid w:val="0034498A"/>
    <w:rsid w:val="00347AC9"/>
    <w:rsid w:val="00352764"/>
    <w:rsid w:val="00352F80"/>
    <w:rsid w:val="00355E78"/>
    <w:rsid w:val="00363157"/>
    <w:rsid w:val="00367CB6"/>
    <w:rsid w:val="00373CB2"/>
    <w:rsid w:val="00373E01"/>
    <w:rsid w:val="00375179"/>
    <w:rsid w:val="0038151C"/>
    <w:rsid w:val="003857E8"/>
    <w:rsid w:val="0038747B"/>
    <w:rsid w:val="00390A2D"/>
    <w:rsid w:val="00392100"/>
    <w:rsid w:val="00392D02"/>
    <w:rsid w:val="0039535A"/>
    <w:rsid w:val="003A083C"/>
    <w:rsid w:val="003A45A9"/>
    <w:rsid w:val="003A7772"/>
    <w:rsid w:val="003B09E7"/>
    <w:rsid w:val="003B1057"/>
    <w:rsid w:val="003B39A9"/>
    <w:rsid w:val="003C0595"/>
    <w:rsid w:val="003C0CCA"/>
    <w:rsid w:val="003C1EA1"/>
    <w:rsid w:val="003C2510"/>
    <w:rsid w:val="003C3AEF"/>
    <w:rsid w:val="003C4A6B"/>
    <w:rsid w:val="003D0846"/>
    <w:rsid w:val="003D10A2"/>
    <w:rsid w:val="003D2007"/>
    <w:rsid w:val="003D3781"/>
    <w:rsid w:val="003D4C8F"/>
    <w:rsid w:val="003D5A91"/>
    <w:rsid w:val="003D5EC4"/>
    <w:rsid w:val="003E206D"/>
    <w:rsid w:val="003E3F00"/>
    <w:rsid w:val="003F13B7"/>
    <w:rsid w:val="003F3071"/>
    <w:rsid w:val="003F503A"/>
    <w:rsid w:val="003F57FA"/>
    <w:rsid w:val="003F5F02"/>
    <w:rsid w:val="003F6505"/>
    <w:rsid w:val="004010FE"/>
    <w:rsid w:val="00402470"/>
    <w:rsid w:val="004039F8"/>
    <w:rsid w:val="004048A8"/>
    <w:rsid w:val="00413352"/>
    <w:rsid w:val="00414C09"/>
    <w:rsid w:val="004216C1"/>
    <w:rsid w:val="00423981"/>
    <w:rsid w:val="00427FA8"/>
    <w:rsid w:val="00430670"/>
    <w:rsid w:val="00437729"/>
    <w:rsid w:val="00445252"/>
    <w:rsid w:val="00445311"/>
    <w:rsid w:val="004522FC"/>
    <w:rsid w:val="00452C00"/>
    <w:rsid w:val="004546DC"/>
    <w:rsid w:val="0046039E"/>
    <w:rsid w:val="00462524"/>
    <w:rsid w:val="00463A6D"/>
    <w:rsid w:val="00463E75"/>
    <w:rsid w:val="00464E8E"/>
    <w:rsid w:val="00465B9F"/>
    <w:rsid w:val="00466780"/>
    <w:rsid w:val="004670DB"/>
    <w:rsid w:val="00467831"/>
    <w:rsid w:val="00471A50"/>
    <w:rsid w:val="00473FC6"/>
    <w:rsid w:val="00474B0D"/>
    <w:rsid w:val="00474BE2"/>
    <w:rsid w:val="004761E0"/>
    <w:rsid w:val="0047666C"/>
    <w:rsid w:val="004777E3"/>
    <w:rsid w:val="004824F4"/>
    <w:rsid w:val="00483074"/>
    <w:rsid w:val="0048444A"/>
    <w:rsid w:val="00486224"/>
    <w:rsid w:val="004865EC"/>
    <w:rsid w:val="004878DF"/>
    <w:rsid w:val="00496C43"/>
    <w:rsid w:val="004A0278"/>
    <w:rsid w:val="004A2C28"/>
    <w:rsid w:val="004A4273"/>
    <w:rsid w:val="004A472A"/>
    <w:rsid w:val="004A4C62"/>
    <w:rsid w:val="004A5D34"/>
    <w:rsid w:val="004A5E18"/>
    <w:rsid w:val="004A7A54"/>
    <w:rsid w:val="004A7E9F"/>
    <w:rsid w:val="004B04EC"/>
    <w:rsid w:val="004B1C50"/>
    <w:rsid w:val="004B3734"/>
    <w:rsid w:val="004B505D"/>
    <w:rsid w:val="004B554B"/>
    <w:rsid w:val="004B6539"/>
    <w:rsid w:val="004B69E4"/>
    <w:rsid w:val="004B7A73"/>
    <w:rsid w:val="004C2513"/>
    <w:rsid w:val="004C2E98"/>
    <w:rsid w:val="004C3C41"/>
    <w:rsid w:val="004C72B0"/>
    <w:rsid w:val="004D2514"/>
    <w:rsid w:val="004D36FD"/>
    <w:rsid w:val="004D757C"/>
    <w:rsid w:val="004D77BE"/>
    <w:rsid w:val="004E075D"/>
    <w:rsid w:val="004E0A7C"/>
    <w:rsid w:val="004E1D81"/>
    <w:rsid w:val="004E2135"/>
    <w:rsid w:val="004E2F53"/>
    <w:rsid w:val="004E36BE"/>
    <w:rsid w:val="004E59CF"/>
    <w:rsid w:val="004E63FE"/>
    <w:rsid w:val="004E7BF2"/>
    <w:rsid w:val="00501BB4"/>
    <w:rsid w:val="00502205"/>
    <w:rsid w:val="005029AE"/>
    <w:rsid w:val="00507335"/>
    <w:rsid w:val="005116B7"/>
    <w:rsid w:val="00511A82"/>
    <w:rsid w:val="00514378"/>
    <w:rsid w:val="00514992"/>
    <w:rsid w:val="005150E0"/>
    <w:rsid w:val="00520487"/>
    <w:rsid w:val="00523662"/>
    <w:rsid w:val="00523B1D"/>
    <w:rsid w:val="005247B9"/>
    <w:rsid w:val="00527222"/>
    <w:rsid w:val="00530195"/>
    <w:rsid w:val="0053094A"/>
    <w:rsid w:val="00530EBD"/>
    <w:rsid w:val="00532C1F"/>
    <w:rsid w:val="00540945"/>
    <w:rsid w:val="00542288"/>
    <w:rsid w:val="00545327"/>
    <w:rsid w:val="005471D6"/>
    <w:rsid w:val="005477E2"/>
    <w:rsid w:val="00547CB8"/>
    <w:rsid w:val="0055279E"/>
    <w:rsid w:val="005540F9"/>
    <w:rsid w:val="005541DA"/>
    <w:rsid w:val="00556171"/>
    <w:rsid w:val="00562251"/>
    <w:rsid w:val="00563A7B"/>
    <w:rsid w:val="00567CC4"/>
    <w:rsid w:val="00567FC3"/>
    <w:rsid w:val="005709EE"/>
    <w:rsid w:val="0057183A"/>
    <w:rsid w:val="005740E6"/>
    <w:rsid w:val="00574AA6"/>
    <w:rsid w:val="00576570"/>
    <w:rsid w:val="00581103"/>
    <w:rsid w:val="0058178E"/>
    <w:rsid w:val="00582A6C"/>
    <w:rsid w:val="005843FB"/>
    <w:rsid w:val="0058747E"/>
    <w:rsid w:val="0058797B"/>
    <w:rsid w:val="00587A33"/>
    <w:rsid w:val="00587B1B"/>
    <w:rsid w:val="00587E8C"/>
    <w:rsid w:val="00590189"/>
    <w:rsid w:val="00592AA4"/>
    <w:rsid w:val="005949A8"/>
    <w:rsid w:val="005A0512"/>
    <w:rsid w:val="005A0675"/>
    <w:rsid w:val="005A0FCF"/>
    <w:rsid w:val="005A1AFA"/>
    <w:rsid w:val="005A33CC"/>
    <w:rsid w:val="005A524B"/>
    <w:rsid w:val="005A6C5F"/>
    <w:rsid w:val="005B0B40"/>
    <w:rsid w:val="005B16CA"/>
    <w:rsid w:val="005B3E48"/>
    <w:rsid w:val="005B7C23"/>
    <w:rsid w:val="005C01DF"/>
    <w:rsid w:val="005C31E8"/>
    <w:rsid w:val="005C3DF8"/>
    <w:rsid w:val="005C7268"/>
    <w:rsid w:val="005C7A1D"/>
    <w:rsid w:val="005D00CE"/>
    <w:rsid w:val="005D2469"/>
    <w:rsid w:val="005D2E9E"/>
    <w:rsid w:val="005D3009"/>
    <w:rsid w:val="005D7AE3"/>
    <w:rsid w:val="005D7D36"/>
    <w:rsid w:val="005E36CF"/>
    <w:rsid w:val="005E4368"/>
    <w:rsid w:val="005E4847"/>
    <w:rsid w:val="005E4DB2"/>
    <w:rsid w:val="005F1A19"/>
    <w:rsid w:val="005F2FF9"/>
    <w:rsid w:val="005F4709"/>
    <w:rsid w:val="005F704C"/>
    <w:rsid w:val="00601156"/>
    <w:rsid w:val="00601460"/>
    <w:rsid w:val="006034CF"/>
    <w:rsid w:val="00604590"/>
    <w:rsid w:val="00611499"/>
    <w:rsid w:val="00611C52"/>
    <w:rsid w:val="00612FF2"/>
    <w:rsid w:val="0061300A"/>
    <w:rsid w:val="00615E4B"/>
    <w:rsid w:val="00622AE9"/>
    <w:rsid w:val="00626D19"/>
    <w:rsid w:val="00630968"/>
    <w:rsid w:val="0063406A"/>
    <w:rsid w:val="00635F0F"/>
    <w:rsid w:val="0064175E"/>
    <w:rsid w:val="00641CCA"/>
    <w:rsid w:val="00641E58"/>
    <w:rsid w:val="00643496"/>
    <w:rsid w:val="00643B52"/>
    <w:rsid w:val="00644C25"/>
    <w:rsid w:val="0064661C"/>
    <w:rsid w:val="00647326"/>
    <w:rsid w:val="00650448"/>
    <w:rsid w:val="00652331"/>
    <w:rsid w:val="006543D2"/>
    <w:rsid w:val="00654769"/>
    <w:rsid w:val="006574B0"/>
    <w:rsid w:val="00661426"/>
    <w:rsid w:val="006621E6"/>
    <w:rsid w:val="0066356F"/>
    <w:rsid w:val="00665E0F"/>
    <w:rsid w:val="00666131"/>
    <w:rsid w:val="00667357"/>
    <w:rsid w:val="00667CB9"/>
    <w:rsid w:val="00671936"/>
    <w:rsid w:val="006720BA"/>
    <w:rsid w:val="0067224F"/>
    <w:rsid w:val="00672F7E"/>
    <w:rsid w:val="00674971"/>
    <w:rsid w:val="006809E1"/>
    <w:rsid w:val="006829CB"/>
    <w:rsid w:val="006842FD"/>
    <w:rsid w:val="00684C5B"/>
    <w:rsid w:val="00684DE7"/>
    <w:rsid w:val="006874A3"/>
    <w:rsid w:val="0068754B"/>
    <w:rsid w:val="00694867"/>
    <w:rsid w:val="006974DE"/>
    <w:rsid w:val="006976FB"/>
    <w:rsid w:val="006A1A0D"/>
    <w:rsid w:val="006A314F"/>
    <w:rsid w:val="006B2470"/>
    <w:rsid w:val="006B326F"/>
    <w:rsid w:val="006B503D"/>
    <w:rsid w:val="006B5D56"/>
    <w:rsid w:val="006B5DED"/>
    <w:rsid w:val="006C20B4"/>
    <w:rsid w:val="006C37A2"/>
    <w:rsid w:val="006C58FF"/>
    <w:rsid w:val="006C6CD9"/>
    <w:rsid w:val="006D623B"/>
    <w:rsid w:val="006D6B73"/>
    <w:rsid w:val="006D6C83"/>
    <w:rsid w:val="006D6F53"/>
    <w:rsid w:val="006E0A9C"/>
    <w:rsid w:val="006E3853"/>
    <w:rsid w:val="006E4488"/>
    <w:rsid w:val="006E7E44"/>
    <w:rsid w:val="006F2DAE"/>
    <w:rsid w:val="006F776A"/>
    <w:rsid w:val="006F7FF9"/>
    <w:rsid w:val="0070032F"/>
    <w:rsid w:val="0070333A"/>
    <w:rsid w:val="007035E7"/>
    <w:rsid w:val="007107F4"/>
    <w:rsid w:val="00711775"/>
    <w:rsid w:val="00712D7B"/>
    <w:rsid w:val="00715D59"/>
    <w:rsid w:val="0071697A"/>
    <w:rsid w:val="00716C83"/>
    <w:rsid w:val="00717161"/>
    <w:rsid w:val="00724146"/>
    <w:rsid w:val="0072442F"/>
    <w:rsid w:val="007257F0"/>
    <w:rsid w:val="00731933"/>
    <w:rsid w:val="0073290B"/>
    <w:rsid w:val="0073772C"/>
    <w:rsid w:val="00741215"/>
    <w:rsid w:val="007415BD"/>
    <w:rsid w:val="00742594"/>
    <w:rsid w:val="00742C32"/>
    <w:rsid w:val="00743895"/>
    <w:rsid w:val="0074425A"/>
    <w:rsid w:val="00744540"/>
    <w:rsid w:val="00744941"/>
    <w:rsid w:val="00745C97"/>
    <w:rsid w:val="007468BA"/>
    <w:rsid w:val="0075237F"/>
    <w:rsid w:val="00756B53"/>
    <w:rsid w:val="007578B8"/>
    <w:rsid w:val="00760142"/>
    <w:rsid w:val="007675EF"/>
    <w:rsid w:val="00771991"/>
    <w:rsid w:val="00772E6D"/>
    <w:rsid w:val="0077352D"/>
    <w:rsid w:val="00774CEC"/>
    <w:rsid w:val="00782E7C"/>
    <w:rsid w:val="00786C28"/>
    <w:rsid w:val="00787DFD"/>
    <w:rsid w:val="007914E4"/>
    <w:rsid w:val="007928C2"/>
    <w:rsid w:val="00792B24"/>
    <w:rsid w:val="0079309A"/>
    <w:rsid w:val="007A05EA"/>
    <w:rsid w:val="007A1B55"/>
    <w:rsid w:val="007A6282"/>
    <w:rsid w:val="007A73AA"/>
    <w:rsid w:val="007B1437"/>
    <w:rsid w:val="007B21DF"/>
    <w:rsid w:val="007B2E05"/>
    <w:rsid w:val="007B3EDA"/>
    <w:rsid w:val="007B44AB"/>
    <w:rsid w:val="007B7EA2"/>
    <w:rsid w:val="007C06F2"/>
    <w:rsid w:val="007C0CD1"/>
    <w:rsid w:val="007C1E52"/>
    <w:rsid w:val="007C258D"/>
    <w:rsid w:val="007C5273"/>
    <w:rsid w:val="007D0D24"/>
    <w:rsid w:val="007D125B"/>
    <w:rsid w:val="007D2E6D"/>
    <w:rsid w:val="007D368D"/>
    <w:rsid w:val="007D37F8"/>
    <w:rsid w:val="007D4D3F"/>
    <w:rsid w:val="007E16EB"/>
    <w:rsid w:val="007E54AD"/>
    <w:rsid w:val="007E5FC0"/>
    <w:rsid w:val="007E632B"/>
    <w:rsid w:val="007E64F1"/>
    <w:rsid w:val="007F2ACC"/>
    <w:rsid w:val="007F3EB9"/>
    <w:rsid w:val="007F419E"/>
    <w:rsid w:val="007F5611"/>
    <w:rsid w:val="007F6797"/>
    <w:rsid w:val="0080179F"/>
    <w:rsid w:val="00803CF4"/>
    <w:rsid w:val="0081072E"/>
    <w:rsid w:val="00812152"/>
    <w:rsid w:val="0081341A"/>
    <w:rsid w:val="00816D90"/>
    <w:rsid w:val="00822265"/>
    <w:rsid w:val="008229E5"/>
    <w:rsid w:val="0082354A"/>
    <w:rsid w:val="00825C7D"/>
    <w:rsid w:val="00827B5F"/>
    <w:rsid w:val="0083180B"/>
    <w:rsid w:val="00831E3E"/>
    <w:rsid w:val="0083436B"/>
    <w:rsid w:val="008343A3"/>
    <w:rsid w:val="008344B8"/>
    <w:rsid w:val="0083472F"/>
    <w:rsid w:val="00834D1E"/>
    <w:rsid w:val="00836D0A"/>
    <w:rsid w:val="00836D56"/>
    <w:rsid w:val="00840317"/>
    <w:rsid w:val="00844BD6"/>
    <w:rsid w:val="0084545E"/>
    <w:rsid w:val="00845755"/>
    <w:rsid w:val="00846423"/>
    <w:rsid w:val="00846772"/>
    <w:rsid w:val="00847C6C"/>
    <w:rsid w:val="00850A9F"/>
    <w:rsid w:val="008517A9"/>
    <w:rsid w:val="00856399"/>
    <w:rsid w:val="00856415"/>
    <w:rsid w:val="00861CA8"/>
    <w:rsid w:val="00863DB2"/>
    <w:rsid w:val="00865A8F"/>
    <w:rsid w:val="008667B5"/>
    <w:rsid w:val="00870434"/>
    <w:rsid w:val="008745B5"/>
    <w:rsid w:val="00874DA6"/>
    <w:rsid w:val="008778D1"/>
    <w:rsid w:val="008802EE"/>
    <w:rsid w:val="00880D46"/>
    <w:rsid w:val="00883603"/>
    <w:rsid w:val="008841DA"/>
    <w:rsid w:val="008853C2"/>
    <w:rsid w:val="00885EC0"/>
    <w:rsid w:val="00886316"/>
    <w:rsid w:val="00886DC7"/>
    <w:rsid w:val="00887428"/>
    <w:rsid w:val="00891203"/>
    <w:rsid w:val="008922F5"/>
    <w:rsid w:val="00893314"/>
    <w:rsid w:val="0089643F"/>
    <w:rsid w:val="008A1F80"/>
    <w:rsid w:val="008A2DD1"/>
    <w:rsid w:val="008A2F72"/>
    <w:rsid w:val="008A3C87"/>
    <w:rsid w:val="008A6183"/>
    <w:rsid w:val="008A6BB6"/>
    <w:rsid w:val="008A76FE"/>
    <w:rsid w:val="008B06FC"/>
    <w:rsid w:val="008B19B5"/>
    <w:rsid w:val="008B1C3E"/>
    <w:rsid w:val="008B1E41"/>
    <w:rsid w:val="008B293F"/>
    <w:rsid w:val="008B2E79"/>
    <w:rsid w:val="008B421D"/>
    <w:rsid w:val="008B43A1"/>
    <w:rsid w:val="008B4487"/>
    <w:rsid w:val="008B45EC"/>
    <w:rsid w:val="008B5F4D"/>
    <w:rsid w:val="008C31D2"/>
    <w:rsid w:val="008C5452"/>
    <w:rsid w:val="008D0677"/>
    <w:rsid w:val="008D2013"/>
    <w:rsid w:val="008D27E0"/>
    <w:rsid w:val="008D4805"/>
    <w:rsid w:val="008D494F"/>
    <w:rsid w:val="008D5BDB"/>
    <w:rsid w:val="008E6B90"/>
    <w:rsid w:val="008E74E6"/>
    <w:rsid w:val="008E78A9"/>
    <w:rsid w:val="008E7C29"/>
    <w:rsid w:val="008F0621"/>
    <w:rsid w:val="008F0804"/>
    <w:rsid w:val="008F1BBF"/>
    <w:rsid w:val="008F4949"/>
    <w:rsid w:val="008F4D1D"/>
    <w:rsid w:val="008F5852"/>
    <w:rsid w:val="008F715E"/>
    <w:rsid w:val="009000E8"/>
    <w:rsid w:val="00900E7A"/>
    <w:rsid w:val="00900F3C"/>
    <w:rsid w:val="009010FB"/>
    <w:rsid w:val="00904BF8"/>
    <w:rsid w:val="0090619D"/>
    <w:rsid w:val="009069EF"/>
    <w:rsid w:val="00910811"/>
    <w:rsid w:val="009109BD"/>
    <w:rsid w:val="00912931"/>
    <w:rsid w:val="00913C5D"/>
    <w:rsid w:val="009140F8"/>
    <w:rsid w:val="00915A7A"/>
    <w:rsid w:val="009234A0"/>
    <w:rsid w:val="00923D06"/>
    <w:rsid w:val="009277B2"/>
    <w:rsid w:val="00931340"/>
    <w:rsid w:val="0093230E"/>
    <w:rsid w:val="009343A6"/>
    <w:rsid w:val="00935E4D"/>
    <w:rsid w:val="00940157"/>
    <w:rsid w:val="00940F76"/>
    <w:rsid w:val="00940FD7"/>
    <w:rsid w:val="00943B6E"/>
    <w:rsid w:val="00946AFF"/>
    <w:rsid w:val="009525BE"/>
    <w:rsid w:val="00952F67"/>
    <w:rsid w:val="009543B9"/>
    <w:rsid w:val="00956EF3"/>
    <w:rsid w:val="009608C9"/>
    <w:rsid w:val="00962CF4"/>
    <w:rsid w:val="00963A59"/>
    <w:rsid w:val="00965520"/>
    <w:rsid w:val="009673E0"/>
    <w:rsid w:val="009676DB"/>
    <w:rsid w:val="00970CDA"/>
    <w:rsid w:val="0097461E"/>
    <w:rsid w:val="00974780"/>
    <w:rsid w:val="00974DD1"/>
    <w:rsid w:val="00976810"/>
    <w:rsid w:val="00977212"/>
    <w:rsid w:val="00977707"/>
    <w:rsid w:val="00977F67"/>
    <w:rsid w:val="00980BDA"/>
    <w:rsid w:val="009819C7"/>
    <w:rsid w:val="0098379E"/>
    <w:rsid w:val="00987C14"/>
    <w:rsid w:val="00993295"/>
    <w:rsid w:val="00996086"/>
    <w:rsid w:val="009A0F1B"/>
    <w:rsid w:val="009A11FC"/>
    <w:rsid w:val="009A2C82"/>
    <w:rsid w:val="009A435E"/>
    <w:rsid w:val="009A4E04"/>
    <w:rsid w:val="009B0A36"/>
    <w:rsid w:val="009B309C"/>
    <w:rsid w:val="009B5225"/>
    <w:rsid w:val="009B6546"/>
    <w:rsid w:val="009B7BE7"/>
    <w:rsid w:val="009C3F12"/>
    <w:rsid w:val="009C4111"/>
    <w:rsid w:val="009C590C"/>
    <w:rsid w:val="009C7DC0"/>
    <w:rsid w:val="009D3E1F"/>
    <w:rsid w:val="009D4E8A"/>
    <w:rsid w:val="009D5FD1"/>
    <w:rsid w:val="009D7B90"/>
    <w:rsid w:val="009D7FEE"/>
    <w:rsid w:val="009E01A3"/>
    <w:rsid w:val="009E04BB"/>
    <w:rsid w:val="009E48F6"/>
    <w:rsid w:val="009E7D31"/>
    <w:rsid w:val="009F348B"/>
    <w:rsid w:val="009F360D"/>
    <w:rsid w:val="009F38AC"/>
    <w:rsid w:val="009F6226"/>
    <w:rsid w:val="00A01724"/>
    <w:rsid w:val="00A020AA"/>
    <w:rsid w:val="00A05A47"/>
    <w:rsid w:val="00A05D47"/>
    <w:rsid w:val="00A06AD7"/>
    <w:rsid w:val="00A071B3"/>
    <w:rsid w:val="00A10F81"/>
    <w:rsid w:val="00A12E6A"/>
    <w:rsid w:val="00A1572B"/>
    <w:rsid w:val="00A15CB9"/>
    <w:rsid w:val="00A15D7E"/>
    <w:rsid w:val="00A1707E"/>
    <w:rsid w:val="00A17186"/>
    <w:rsid w:val="00A202A0"/>
    <w:rsid w:val="00A20395"/>
    <w:rsid w:val="00A20932"/>
    <w:rsid w:val="00A20AF9"/>
    <w:rsid w:val="00A219F9"/>
    <w:rsid w:val="00A22C93"/>
    <w:rsid w:val="00A23328"/>
    <w:rsid w:val="00A24473"/>
    <w:rsid w:val="00A244ED"/>
    <w:rsid w:val="00A261B7"/>
    <w:rsid w:val="00A26DA9"/>
    <w:rsid w:val="00A30683"/>
    <w:rsid w:val="00A350FA"/>
    <w:rsid w:val="00A35581"/>
    <w:rsid w:val="00A37F83"/>
    <w:rsid w:val="00A403E6"/>
    <w:rsid w:val="00A409E6"/>
    <w:rsid w:val="00A4462E"/>
    <w:rsid w:val="00A458B5"/>
    <w:rsid w:val="00A50351"/>
    <w:rsid w:val="00A51111"/>
    <w:rsid w:val="00A51B7D"/>
    <w:rsid w:val="00A548A9"/>
    <w:rsid w:val="00A54B25"/>
    <w:rsid w:val="00A620D5"/>
    <w:rsid w:val="00A64BFC"/>
    <w:rsid w:val="00A650A9"/>
    <w:rsid w:val="00A65BC6"/>
    <w:rsid w:val="00A66CFC"/>
    <w:rsid w:val="00A67DB2"/>
    <w:rsid w:val="00A74862"/>
    <w:rsid w:val="00A752F3"/>
    <w:rsid w:val="00A81CA8"/>
    <w:rsid w:val="00A82562"/>
    <w:rsid w:val="00A83AE6"/>
    <w:rsid w:val="00A841A5"/>
    <w:rsid w:val="00A846E9"/>
    <w:rsid w:val="00A863B2"/>
    <w:rsid w:val="00A90E73"/>
    <w:rsid w:val="00A92C9A"/>
    <w:rsid w:val="00A93EBC"/>
    <w:rsid w:val="00A945F1"/>
    <w:rsid w:val="00A94E38"/>
    <w:rsid w:val="00A95090"/>
    <w:rsid w:val="00A96518"/>
    <w:rsid w:val="00AA13C7"/>
    <w:rsid w:val="00AA2114"/>
    <w:rsid w:val="00AA4B41"/>
    <w:rsid w:val="00AA7BDE"/>
    <w:rsid w:val="00AB0527"/>
    <w:rsid w:val="00AB1A68"/>
    <w:rsid w:val="00AB5607"/>
    <w:rsid w:val="00AB6421"/>
    <w:rsid w:val="00AB6C51"/>
    <w:rsid w:val="00AC2D5E"/>
    <w:rsid w:val="00AC58F7"/>
    <w:rsid w:val="00AC68D9"/>
    <w:rsid w:val="00AC6CAB"/>
    <w:rsid w:val="00AC72E3"/>
    <w:rsid w:val="00AD2100"/>
    <w:rsid w:val="00AD28BA"/>
    <w:rsid w:val="00AD5F5A"/>
    <w:rsid w:val="00AD6E38"/>
    <w:rsid w:val="00AE3907"/>
    <w:rsid w:val="00AE5EE7"/>
    <w:rsid w:val="00AF2CBA"/>
    <w:rsid w:val="00AF496B"/>
    <w:rsid w:val="00AF5D57"/>
    <w:rsid w:val="00AF6B1E"/>
    <w:rsid w:val="00AF79D7"/>
    <w:rsid w:val="00AF7CC7"/>
    <w:rsid w:val="00B00093"/>
    <w:rsid w:val="00B00430"/>
    <w:rsid w:val="00B03466"/>
    <w:rsid w:val="00B03E1F"/>
    <w:rsid w:val="00B04A18"/>
    <w:rsid w:val="00B123F2"/>
    <w:rsid w:val="00B15680"/>
    <w:rsid w:val="00B15C02"/>
    <w:rsid w:val="00B20344"/>
    <w:rsid w:val="00B21751"/>
    <w:rsid w:val="00B23026"/>
    <w:rsid w:val="00B23769"/>
    <w:rsid w:val="00B2739B"/>
    <w:rsid w:val="00B314D1"/>
    <w:rsid w:val="00B31856"/>
    <w:rsid w:val="00B343D4"/>
    <w:rsid w:val="00B3623E"/>
    <w:rsid w:val="00B37000"/>
    <w:rsid w:val="00B4253E"/>
    <w:rsid w:val="00B50137"/>
    <w:rsid w:val="00B5030A"/>
    <w:rsid w:val="00B536BA"/>
    <w:rsid w:val="00B54AD2"/>
    <w:rsid w:val="00B54FD8"/>
    <w:rsid w:val="00B56227"/>
    <w:rsid w:val="00B56DC6"/>
    <w:rsid w:val="00B60673"/>
    <w:rsid w:val="00B63C03"/>
    <w:rsid w:val="00B642BE"/>
    <w:rsid w:val="00B67C11"/>
    <w:rsid w:val="00B731D9"/>
    <w:rsid w:val="00B7371D"/>
    <w:rsid w:val="00B7455C"/>
    <w:rsid w:val="00B75261"/>
    <w:rsid w:val="00B75ABE"/>
    <w:rsid w:val="00B7775B"/>
    <w:rsid w:val="00B8192F"/>
    <w:rsid w:val="00B82915"/>
    <w:rsid w:val="00B82FEB"/>
    <w:rsid w:val="00B8425D"/>
    <w:rsid w:val="00B85CF6"/>
    <w:rsid w:val="00B87524"/>
    <w:rsid w:val="00B93314"/>
    <w:rsid w:val="00B945BF"/>
    <w:rsid w:val="00B95B39"/>
    <w:rsid w:val="00B96110"/>
    <w:rsid w:val="00B9683C"/>
    <w:rsid w:val="00B9701C"/>
    <w:rsid w:val="00BA15B2"/>
    <w:rsid w:val="00BA29D9"/>
    <w:rsid w:val="00BA5A70"/>
    <w:rsid w:val="00BA68CC"/>
    <w:rsid w:val="00BA7456"/>
    <w:rsid w:val="00BB06E8"/>
    <w:rsid w:val="00BB0B1C"/>
    <w:rsid w:val="00BB3BF7"/>
    <w:rsid w:val="00BB4307"/>
    <w:rsid w:val="00BB55ED"/>
    <w:rsid w:val="00BB6D80"/>
    <w:rsid w:val="00BC12BE"/>
    <w:rsid w:val="00BC1D98"/>
    <w:rsid w:val="00BC3E4C"/>
    <w:rsid w:val="00BC5DFD"/>
    <w:rsid w:val="00BD1653"/>
    <w:rsid w:val="00BD1B1C"/>
    <w:rsid w:val="00BD1D1C"/>
    <w:rsid w:val="00BD21F9"/>
    <w:rsid w:val="00BD2519"/>
    <w:rsid w:val="00BD51C9"/>
    <w:rsid w:val="00BD6135"/>
    <w:rsid w:val="00BD6DC1"/>
    <w:rsid w:val="00BE03B8"/>
    <w:rsid w:val="00BE10FD"/>
    <w:rsid w:val="00BE22C4"/>
    <w:rsid w:val="00BE24FE"/>
    <w:rsid w:val="00BE3D41"/>
    <w:rsid w:val="00BE495B"/>
    <w:rsid w:val="00BE537E"/>
    <w:rsid w:val="00BE7245"/>
    <w:rsid w:val="00BF2E0C"/>
    <w:rsid w:val="00BF332A"/>
    <w:rsid w:val="00BF3850"/>
    <w:rsid w:val="00C030DB"/>
    <w:rsid w:val="00C06D87"/>
    <w:rsid w:val="00C11B3D"/>
    <w:rsid w:val="00C1251D"/>
    <w:rsid w:val="00C12F70"/>
    <w:rsid w:val="00C1349B"/>
    <w:rsid w:val="00C1461A"/>
    <w:rsid w:val="00C159A7"/>
    <w:rsid w:val="00C16507"/>
    <w:rsid w:val="00C176D0"/>
    <w:rsid w:val="00C20E04"/>
    <w:rsid w:val="00C21325"/>
    <w:rsid w:val="00C22E3D"/>
    <w:rsid w:val="00C252C1"/>
    <w:rsid w:val="00C32ACF"/>
    <w:rsid w:val="00C32D39"/>
    <w:rsid w:val="00C36711"/>
    <w:rsid w:val="00C40248"/>
    <w:rsid w:val="00C40540"/>
    <w:rsid w:val="00C4547E"/>
    <w:rsid w:val="00C529DD"/>
    <w:rsid w:val="00C52FDF"/>
    <w:rsid w:val="00C5748B"/>
    <w:rsid w:val="00C616C9"/>
    <w:rsid w:val="00C63F7A"/>
    <w:rsid w:val="00C64C98"/>
    <w:rsid w:val="00C716C1"/>
    <w:rsid w:val="00C71CBF"/>
    <w:rsid w:val="00C71F61"/>
    <w:rsid w:val="00C72894"/>
    <w:rsid w:val="00C749A5"/>
    <w:rsid w:val="00C74D86"/>
    <w:rsid w:val="00C75265"/>
    <w:rsid w:val="00C76300"/>
    <w:rsid w:val="00C76373"/>
    <w:rsid w:val="00C76DB0"/>
    <w:rsid w:val="00C76E11"/>
    <w:rsid w:val="00C77164"/>
    <w:rsid w:val="00C8115A"/>
    <w:rsid w:val="00C82A02"/>
    <w:rsid w:val="00C85BB8"/>
    <w:rsid w:val="00C93280"/>
    <w:rsid w:val="00C9591A"/>
    <w:rsid w:val="00C961F2"/>
    <w:rsid w:val="00C97704"/>
    <w:rsid w:val="00CA33A3"/>
    <w:rsid w:val="00CA56BC"/>
    <w:rsid w:val="00CA5A1E"/>
    <w:rsid w:val="00CB089C"/>
    <w:rsid w:val="00CB70A2"/>
    <w:rsid w:val="00CC2333"/>
    <w:rsid w:val="00CC683A"/>
    <w:rsid w:val="00CD095E"/>
    <w:rsid w:val="00CD110A"/>
    <w:rsid w:val="00CD29D5"/>
    <w:rsid w:val="00CD378D"/>
    <w:rsid w:val="00CD3B08"/>
    <w:rsid w:val="00CD5279"/>
    <w:rsid w:val="00CD6C95"/>
    <w:rsid w:val="00CE130C"/>
    <w:rsid w:val="00CE4D87"/>
    <w:rsid w:val="00CE7890"/>
    <w:rsid w:val="00CF277E"/>
    <w:rsid w:val="00CF32D9"/>
    <w:rsid w:val="00CF49B5"/>
    <w:rsid w:val="00D00447"/>
    <w:rsid w:val="00D00995"/>
    <w:rsid w:val="00D0220D"/>
    <w:rsid w:val="00D02D5D"/>
    <w:rsid w:val="00D02EEE"/>
    <w:rsid w:val="00D04C0B"/>
    <w:rsid w:val="00D12D6F"/>
    <w:rsid w:val="00D12FD3"/>
    <w:rsid w:val="00D1559D"/>
    <w:rsid w:val="00D17461"/>
    <w:rsid w:val="00D20CA5"/>
    <w:rsid w:val="00D21B3B"/>
    <w:rsid w:val="00D23DD5"/>
    <w:rsid w:val="00D2464F"/>
    <w:rsid w:val="00D247BB"/>
    <w:rsid w:val="00D27AA4"/>
    <w:rsid w:val="00D3049B"/>
    <w:rsid w:val="00D343FD"/>
    <w:rsid w:val="00D34412"/>
    <w:rsid w:val="00D346C7"/>
    <w:rsid w:val="00D34C69"/>
    <w:rsid w:val="00D36239"/>
    <w:rsid w:val="00D41544"/>
    <w:rsid w:val="00D425CA"/>
    <w:rsid w:val="00D43223"/>
    <w:rsid w:val="00D44EE3"/>
    <w:rsid w:val="00D45606"/>
    <w:rsid w:val="00D46DC9"/>
    <w:rsid w:val="00D46F60"/>
    <w:rsid w:val="00D47735"/>
    <w:rsid w:val="00D47B65"/>
    <w:rsid w:val="00D51B7C"/>
    <w:rsid w:val="00D5267B"/>
    <w:rsid w:val="00D57AD2"/>
    <w:rsid w:val="00D600E0"/>
    <w:rsid w:val="00D63939"/>
    <w:rsid w:val="00D63D63"/>
    <w:rsid w:val="00D652C4"/>
    <w:rsid w:val="00D67973"/>
    <w:rsid w:val="00D7162C"/>
    <w:rsid w:val="00D72E59"/>
    <w:rsid w:val="00D73542"/>
    <w:rsid w:val="00D7371F"/>
    <w:rsid w:val="00D832A1"/>
    <w:rsid w:val="00D8348E"/>
    <w:rsid w:val="00D84B78"/>
    <w:rsid w:val="00D84F45"/>
    <w:rsid w:val="00D85599"/>
    <w:rsid w:val="00D90B80"/>
    <w:rsid w:val="00D9266E"/>
    <w:rsid w:val="00D92A84"/>
    <w:rsid w:val="00D9532D"/>
    <w:rsid w:val="00D9602F"/>
    <w:rsid w:val="00D960B0"/>
    <w:rsid w:val="00D972ED"/>
    <w:rsid w:val="00DA3C9C"/>
    <w:rsid w:val="00DB2731"/>
    <w:rsid w:val="00DB3D19"/>
    <w:rsid w:val="00DB5307"/>
    <w:rsid w:val="00DB69A9"/>
    <w:rsid w:val="00DB6CA3"/>
    <w:rsid w:val="00DB750E"/>
    <w:rsid w:val="00DC322F"/>
    <w:rsid w:val="00DC40CA"/>
    <w:rsid w:val="00DC43C5"/>
    <w:rsid w:val="00DD00BD"/>
    <w:rsid w:val="00DD3C32"/>
    <w:rsid w:val="00DD759A"/>
    <w:rsid w:val="00DE02B1"/>
    <w:rsid w:val="00DE12D2"/>
    <w:rsid w:val="00DE2405"/>
    <w:rsid w:val="00DE417C"/>
    <w:rsid w:val="00DF2926"/>
    <w:rsid w:val="00DF6154"/>
    <w:rsid w:val="00DF705D"/>
    <w:rsid w:val="00DF7284"/>
    <w:rsid w:val="00DF7A19"/>
    <w:rsid w:val="00E0127D"/>
    <w:rsid w:val="00E03BC1"/>
    <w:rsid w:val="00E07AA9"/>
    <w:rsid w:val="00E07AFC"/>
    <w:rsid w:val="00E07E6C"/>
    <w:rsid w:val="00E12FC5"/>
    <w:rsid w:val="00E139E7"/>
    <w:rsid w:val="00E15AD4"/>
    <w:rsid w:val="00E173B7"/>
    <w:rsid w:val="00E20360"/>
    <w:rsid w:val="00E22928"/>
    <w:rsid w:val="00E26F07"/>
    <w:rsid w:val="00E327E4"/>
    <w:rsid w:val="00E342A4"/>
    <w:rsid w:val="00E35A85"/>
    <w:rsid w:val="00E376B8"/>
    <w:rsid w:val="00E378EE"/>
    <w:rsid w:val="00E37D07"/>
    <w:rsid w:val="00E4002B"/>
    <w:rsid w:val="00E405FA"/>
    <w:rsid w:val="00E4148C"/>
    <w:rsid w:val="00E41DFC"/>
    <w:rsid w:val="00E47ECB"/>
    <w:rsid w:val="00E518D4"/>
    <w:rsid w:val="00E53958"/>
    <w:rsid w:val="00E545A6"/>
    <w:rsid w:val="00E55C01"/>
    <w:rsid w:val="00E5612A"/>
    <w:rsid w:val="00E567B4"/>
    <w:rsid w:val="00E56D1E"/>
    <w:rsid w:val="00E60127"/>
    <w:rsid w:val="00E6562C"/>
    <w:rsid w:val="00E66508"/>
    <w:rsid w:val="00E70E78"/>
    <w:rsid w:val="00E7127F"/>
    <w:rsid w:val="00E718BC"/>
    <w:rsid w:val="00E76349"/>
    <w:rsid w:val="00E77077"/>
    <w:rsid w:val="00E80A78"/>
    <w:rsid w:val="00E80E0C"/>
    <w:rsid w:val="00E83706"/>
    <w:rsid w:val="00E84932"/>
    <w:rsid w:val="00E90EB5"/>
    <w:rsid w:val="00E91271"/>
    <w:rsid w:val="00E9408E"/>
    <w:rsid w:val="00E9544B"/>
    <w:rsid w:val="00E967C5"/>
    <w:rsid w:val="00EA03A8"/>
    <w:rsid w:val="00EA10A1"/>
    <w:rsid w:val="00EA3C2C"/>
    <w:rsid w:val="00EB2440"/>
    <w:rsid w:val="00EB4927"/>
    <w:rsid w:val="00EB5B24"/>
    <w:rsid w:val="00EB6D8F"/>
    <w:rsid w:val="00EC08C3"/>
    <w:rsid w:val="00EC123B"/>
    <w:rsid w:val="00EC2714"/>
    <w:rsid w:val="00EC2F17"/>
    <w:rsid w:val="00EC466D"/>
    <w:rsid w:val="00EC5C4D"/>
    <w:rsid w:val="00ED006E"/>
    <w:rsid w:val="00ED0C22"/>
    <w:rsid w:val="00ED0C82"/>
    <w:rsid w:val="00ED3354"/>
    <w:rsid w:val="00ED4184"/>
    <w:rsid w:val="00ED5F94"/>
    <w:rsid w:val="00ED6F2A"/>
    <w:rsid w:val="00EE1310"/>
    <w:rsid w:val="00EE30C7"/>
    <w:rsid w:val="00EE4871"/>
    <w:rsid w:val="00EE4D71"/>
    <w:rsid w:val="00EE7FF0"/>
    <w:rsid w:val="00EF2A27"/>
    <w:rsid w:val="00EF4C6C"/>
    <w:rsid w:val="00EF4EBC"/>
    <w:rsid w:val="00EF600A"/>
    <w:rsid w:val="00EF69F6"/>
    <w:rsid w:val="00EF6EBF"/>
    <w:rsid w:val="00F02EA3"/>
    <w:rsid w:val="00F03023"/>
    <w:rsid w:val="00F06033"/>
    <w:rsid w:val="00F0607A"/>
    <w:rsid w:val="00F067D9"/>
    <w:rsid w:val="00F06DD1"/>
    <w:rsid w:val="00F07297"/>
    <w:rsid w:val="00F11DAD"/>
    <w:rsid w:val="00F147B0"/>
    <w:rsid w:val="00F1640D"/>
    <w:rsid w:val="00F17447"/>
    <w:rsid w:val="00F176D2"/>
    <w:rsid w:val="00F21915"/>
    <w:rsid w:val="00F21B45"/>
    <w:rsid w:val="00F21FC9"/>
    <w:rsid w:val="00F22165"/>
    <w:rsid w:val="00F25C11"/>
    <w:rsid w:val="00F2797C"/>
    <w:rsid w:val="00F3196F"/>
    <w:rsid w:val="00F327C3"/>
    <w:rsid w:val="00F33F32"/>
    <w:rsid w:val="00F3404A"/>
    <w:rsid w:val="00F35317"/>
    <w:rsid w:val="00F36ED8"/>
    <w:rsid w:val="00F40AAC"/>
    <w:rsid w:val="00F43667"/>
    <w:rsid w:val="00F52387"/>
    <w:rsid w:val="00F609E4"/>
    <w:rsid w:val="00F63FEB"/>
    <w:rsid w:val="00F66DE2"/>
    <w:rsid w:val="00F72167"/>
    <w:rsid w:val="00F76DA5"/>
    <w:rsid w:val="00F76F8B"/>
    <w:rsid w:val="00F8148F"/>
    <w:rsid w:val="00F84F2D"/>
    <w:rsid w:val="00F87194"/>
    <w:rsid w:val="00F878EA"/>
    <w:rsid w:val="00F94B8C"/>
    <w:rsid w:val="00FA08FB"/>
    <w:rsid w:val="00FA1604"/>
    <w:rsid w:val="00FA6096"/>
    <w:rsid w:val="00FB3B6E"/>
    <w:rsid w:val="00FB4FDE"/>
    <w:rsid w:val="00FC072E"/>
    <w:rsid w:val="00FC1FE9"/>
    <w:rsid w:val="00FC472D"/>
    <w:rsid w:val="00FC4FDC"/>
    <w:rsid w:val="00FC5331"/>
    <w:rsid w:val="00FC6010"/>
    <w:rsid w:val="00FD3CFB"/>
    <w:rsid w:val="00FD61D4"/>
    <w:rsid w:val="00FD66DA"/>
    <w:rsid w:val="00FD7871"/>
    <w:rsid w:val="00FD7D87"/>
    <w:rsid w:val="00FE27CF"/>
    <w:rsid w:val="00FE40BB"/>
    <w:rsid w:val="00FE4174"/>
    <w:rsid w:val="00FE57B1"/>
    <w:rsid w:val="00FE59B7"/>
    <w:rsid w:val="00FF1681"/>
    <w:rsid w:val="00FF3C5E"/>
    <w:rsid w:val="00FF653C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7B1A0"/>
  <w15:docId w15:val="{6BA3216C-F656-4E3A-82A7-19AD72F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5273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2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1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3C9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70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70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03B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3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03B3"/>
    <w:rPr>
      <w:b/>
      <w:bCs/>
    </w:rPr>
  </w:style>
  <w:style w:type="character" w:styleId="Hypertextovodkaz">
    <w:name w:val="Hyperlink"/>
    <w:uiPriority w:val="99"/>
    <w:unhideWhenUsed/>
    <w:rsid w:val="009819C7"/>
    <w:rPr>
      <w:color w:val="0000FF"/>
      <w:u w:val="single"/>
    </w:rPr>
  </w:style>
  <w:style w:type="table" w:customStyle="1" w:styleId="TableGrid">
    <w:name w:val="TableGrid"/>
    <w:rsid w:val="002F37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F37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B501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F7CC7"/>
    <w:rPr>
      <w:sz w:val="24"/>
      <w:szCs w:val="24"/>
    </w:rPr>
  </w:style>
  <w:style w:type="paragraph" w:customStyle="1" w:styleId="CharCharChar0">
    <w:name w:val="Char Char Char"/>
    <w:basedOn w:val="Normln"/>
    <w:rsid w:val="00F76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AB642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B536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312481"/>
    <w:rPr>
      <w:b/>
      <w:bCs/>
    </w:rPr>
  </w:style>
  <w:style w:type="table" w:styleId="Mkatabulky">
    <w:name w:val="Table Grid"/>
    <w:basedOn w:val="Normlntabulka"/>
    <w:uiPriority w:val="39"/>
    <w:rsid w:val="00312481"/>
    <w:rPr>
      <w:rFonts w:asciiTheme="minorHAnsi" w:eastAsia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MSK-bezmezer">
    <w:name w:val="KÚ MSK - bez mezer"/>
    <w:basedOn w:val="Normln"/>
    <w:qFormat/>
    <w:rsid w:val="00312481"/>
    <w:pPr>
      <w:jc w:val="both"/>
    </w:pPr>
    <w:rPr>
      <w:rFonts w:ascii="Tahoma" w:eastAsiaTheme="minorEastAsia" w:hAnsi="Tahoma" w:cstheme="minorBidi"/>
      <w:sz w:val="20"/>
      <w:szCs w:val="22"/>
      <w:lang w:eastAsia="en-US"/>
    </w:rPr>
  </w:style>
  <w:style w:type="numbering" w:customStyle="1" w:styleId="KMSK-seznam">
    <w:name w:val="KÚ MSK - seznam"/>
    <w:basedOn w:val="Bezseznamu"/>
    <w:rsid w:val="00312481"/>
    <w:pPr>
      <w:numPr>
        <w:numId w:val="18"/>
      </w:numPr>
    </w:pPr>
  </w:style>
  <w:style w:type="character" w:customStyle="1" w:styleId="NzevChar">
    <w:name w:val="Název Char"/>
    <w:basedOn w:val="Standardnpsmoodstavce"/>
    <w:link w:val="Nzev"/>
    <w:rsid w:val="00CB70A2"/>
    <w:rPr>
      <w:b/>
      <w:bCs/>
      <w:caps/>
      <w:sz w:val="28"/>
      <w:szCs w:val="24"/>
    </w:rPr>
  </w:style>
  <w:style w:type="paragraph" w:styleId="Normlnweb">
    <w:name w:val="Normal (Web)"/>
    <w:basedOn w:val="Normln"/>
    <w:uiPriority w:val="99"/>
    <w:unhideWhenUsed/>
    <w:rsid w:val="006C37A2"/>
    <w:rPr>
      <w:rFonts w:eastAsiaTheme="minorHAnsi"/>
    </w:rPr>
  </w:style>
  <w:style w:type="paragraph" w:customStyle="1" w:styleId="xmsonormal">
    <w:name w:val="x_msonormal"/>
    <w:basedOn w:val="Normln"/>
    <w:uiPriority w:val="99"/>
    <w:semiHidden/>
    <w:rsid w:val="006C37A2"/>
    <w:rPr>
      <w:rFonts w:eastAsiaTheme="minorHAnsi"/>
    </w:rPr>
  </w:style>
  <w:style w:type="character" w:customStyle="1" w:styleId="datalabel">
    <w:name w:val="datalabel"/>
    <w:basedOn w:val="Standardnpsmoodstavce"/>
    <w:rsid w:val="006C37A2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2E59"/>
    <w:rPr>
      <w:color w:val="605E5C"/>
      <w:shd w:val="clear" w:color="auto" w:fill="E1DFDD"/>
    </w:rPr>
  </w:style>
  <w:style w:type="character" w:customStyle="1" w:styleId="ZhlavChar">
    <w:name w:val="Záhlaví Char"/>
    <w:basedOn w:val="Standardnpsmoodstavce"/>
    <w:link w:val="Zhlav"/>
    <w:uiPriority w:val="99"/>
    <w:rsid w:val="00D45606"/>
    <w:rPr>
      <w:sz w:val="24"/>
      <w:szCs w:val="24"/>
    </w:rPr>
  </w:style>
  <w:style w:type="paragraph" w:customStyle="1" w:styleId="KMSK-text">
    <w:name w:val="KÚ MSK - text"/>
    <w:basedOn w:val="Zkladntext"/>
    <w:rsid w:val="00745C97"/>
    <w:pPr>
      <w:widowControl/>
      <w:tabs>
        <w:tab w:val="clear" w:pos="1418"/>
      </w:tabs>
      <w:autoSpaceDE/>
      <w:autoSpaceDN/>
      <w:spacing w:before="140" w:after="280" w:line="280" w:lineRule="exact"/>
    </w:pPr>
    <w:rPr>
      <w:rFonts w:ascii="Tahoma" w:eastAsiaTheme="minorEastAsia" w:hAnsi="Tahoma" w:cstheme="minorBidi"/>
      <w:sz w:val="20"/>
      <w:szCs w:val="22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D6F53"/>
    <w:rPr>
      <w:color w:val="605E5C"/>
      <w:shd w:val="clear" w:color="auto" w:fill="E1DFDD"/>
    </w:rPr>
  </w:style>
  <w:style w:type="paragraph" w:customStyle="1" w:styleId="KUMS-Osloven">
    <w:name w:val="KUMS-Oslovení"/>
    <w:basedOn w:val="Normln"/>
    <w:uiPriority w:val="99"/>
    <w:rsid w:val="005247B9"/>
    <w:pPr>
      <w:spacing w:after="140" w:line="280" w:lineRule="exact"/>
      <w:jc w:val="both"/>
    </w:pPr>
    <w:rPr>
      <w:rFonts w:ascii="Tahoma" w:eastAsiaTheme="minorHAnsi" w:hAnsi="Tahoma" w:cs="Tahoma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E56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1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3DDA7B6C60044A62DDB6F3C635651" ma:contentTypeVersion="2" ma:contentTypeDescription="Create a new document." ma:contentTypeScope="" ma:versionID="ac68b2ce00e20db368967d3e2ebcb77c">
  <xsd:schema xmlns:xsd="http://www.w3.org/2001/XMLSchema" xmlns:xs="http://www.w3.org/2001/XMLSchema" xmlns:p="http://schemas.microsoft.com/office/2006/metadata/properties" xmlns:ns2="a9fbe252-9798-479f-8207-454026575fc4" targetNamespace="http://schemas.microsoft.com/office/2006/metadata/properties" ma:root="true" ma:fieldsID="c0a7dddc7935932886b014852c516ce0" ns2:_="">
    <xsd:import namespace="a9fbe252-9798-479f-8207-454026575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be252-9798-479f-8207-454026575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8935-6A1E-4DD2-A085-270395629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fbe252-9798-479f-8207-454026575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7CB2DE-16E5-48E1-A1A9-E7D91BB15B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E9939-55EC-4D4E-9934-97E3ED6616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4E04EC-8B42-410C-83EC-E03414FC0F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2948</Words>
  <Characters>17506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20414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rybovam</dc:creator>
  <cp:lastModifiedBy>Bartas Robert</cp:lastModifiedBy>
  <cp:revision>3</cp:revision>
  <cp:lastPrinted>2024-05-23T14:30:00Z</cp:lastPrinted>
  <dcterms:created xsi:type="dcterms:W3CDTF">2025-07-27T14:01:00Z</dcterms:created>
  <dcterms:modified xsi:type="dcterms:W3CDTF">2025-07-27T14:11:00Z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0x0101009053DDA7B6C60044A62DDB6F3C635651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2023-05-05T05:48:39Z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136d5a3b-8d59-41ad-bacf-ed1274b21af0</vt:lpwstr>
  </property>
  <property fmtid="{D5CDD505-2E9C-101B-9397-08002B2CF9AE}" pid="9" name="MSIP_Label_9b7d34a6-922c-473b-8048-37f831bec2ea_ContentBits">
    <vt:lpwstr>2</vt:lpwstr>
  </property>
</Properties>
</file>