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35BC4BF3" w:rsidR="00066D69" w:rsidRDefault="00066D69" w:rsidP="002358D2">
      <w:pPr>
        <w:pStyle w:val="Nzev"/>
        <w:spacing w:after="120"/>
        <w:rPr>
          <w:rFonts w:ascii="Tahoma" w:hAnsi="Tahoma" w:cs="Tahoma"/>
        </w:rPr>
      </w:pPr>
      <w:r w:rsidRPr="2B780F8E">
        <w:rPr>
          <w:rFonts w:ascii="Tahoma" w:hAnsi="Tahoma" w:cs="Tahoma"/>
        </w:rPr>
        <w:t>Kupní smlouva</w:t>
      </w:r>
      <w:r w:rsidR="77A3AD54" w:rsidRPr="2B780F8E">
        <w:rPr>
          <w:rFonts w:ascii="Tahoma" w:hAnsi="Tahoma" w:cs="Tahoma"/>
        </w:rPr>
        <w:t xml:space="preserve"> </w:t>
      </w:r>
    </w:p>
    <w:p w14:paraId="42A7B95F" w14:textId="77777777" w:rsidR="00EB5B24" w:rsidRPr="00343967" w:rsidRDefault="00EB5B24" w:rsidP="00343967">
      <w:pPr>
        <w:pStyle w:val="slolnkuSmlouvy"/>
        <w:spacing w:before="360"/>
        <w:rPr>
          <w:rFonts w:ascii="Tahoma" w:hAnsi="Tahoma" w:cs="Tahoma"/>
          <w:caps/>
          <w:sz w:val="22"/>
          <w:szCs w:val="22"/>
        </w:rPr>
      </w:pPr>
      <w:r w:rsidRPr="6CB9B229">
        <w:rPr>
          <w:rFonts w:ascii="Tahoma" w:hAnsi="Tahoma" w:cs="Tahoma"/>
          <w:sz w:val="22"/>
          <w:szCs w:val="22"/>
        </w:rPr>
        <w:t>I.</w:t>
      </w:r>
      <w:r>
        <w:br/>
      </w:r>
      <w:r w:rsidRPr="6CB9B229">
        <w:rPr>
          <w:rFonts w:ascii="Tahoma" w:hAnsi="Tahoma" w:cs="Tahoma"/>
          <w:sz w:val="22"/>
          <w:szCs w:val="22"/>
        </w:rPr>
        <w:t>Smluvní strany</w:t>
      </w:r>
    </w:p>
    <w:p w14:paraId="377F479B" w14:textId="17556478" w:rsidR="00066D69" w:rsidRPr="00B76E24" w:rsidRDefault="005A6D49" w:rsidP="6CB9B229">
      <w:pPr>
        <w:pStyle w:val="Zkladntext"/>
        <w:numPr>
          <w:ilvl w:val="0"/>
          <w:numId w:val="1"/>
        </w:numPr>
        <w:tabs>
          <w:tab w:val="clear" w:pos="720"/>
          <w:tab w:val="clear" w:pos="1418"/>
        </w:tabs>
        <w:spacing w:after="60"/>
        <w:ind w:left="357" w:hanging="357"/>
        <w:rPr>
          <w:rFonts w:ascii="Tahoma" w:hAnsi="Tahoma" w:cs="Tahoma"/>
          <w:b/>
          <w:bCs/>
          <w:sz w:val="22"/>
          <w:szCs w:val="22"/>
        </w:rPr>
      </w:pPr>
      <w:r w:rsidRPr="6CB9B229">
        <w:rPr>
          <w:rFonts w:ascii="Tahoma" w:hAnsi="Tahoma" w:cs="Tahoma"/>
          <w:b/>
          <w:bCs/>
          <w:sz w:val="22"/>
          <w:szCs w:val="22"/>
        </w:rPr>
        <w:t>Střední škola řemesel, Frýdek-Místek, příspěvková organizace</w:t>
      </w:r>
    </w:p>
    <w:p w14:paraId="28EAD3D6" w14:textId="188056CB"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se sídlem:</w:t>
      </w:r>
      <w:r>
        <w:tab/>
      </w:r>
      <w:r w:rsidR="005A6D49" w:rsidRPr="306C22FE">
        <w:rPr>
          <w:rFonts w:ascii="Tahoma" w:hAnsi="Tahoma" w:cs="Tahoma"/>
          <w:sz w:val="22"/>
          <w:szCs w:val="22"/>
        </w:rPr>
        <w:t>Pionýrů 2069, 738 01 Frýdek-Místek</w:t>
      </w:r>
      <w:r>
        <w:tab/>
      </w:r>
    </w:p>
    <w:p w14:paraId="53CD7A01" w14:textId="789BF0B6" w:rsidR="00343967"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zastoupen</w:t>
      </w:r>
      <w:r w:rsidR="00B76E24" w:rsidRPr="306C22FE">
        <w:rPr>
          <w:rFonts w:ascii="Tahoma" w:hAnsi="Tahoma" w:cs="Tahoma"/>
          <w:sz w:val="22"/>
          <w:szCs w:val="22"/>
        </w:rPr>
        <w:t>a</w:t>
      </w:r>
      <w:r w:rsidRPr="306C22FE">
        <w:rPr>
          <w:rFonts w:ascii="Tahoma" w:hAnsi="Tahoma" w:cs="Tahoma"/>
          <w:sz w:val="22"/>
          <w:szCs w:val="22"/>
        </w:rPr>
        <w:t>:</w:t>
      </w:r>
      <w:r>
        <w:tab/>
      </w:r>
      <w:r w:rsidR="005A6D49" w:rsidRPr="306C22FE">
        <w:rPr>
          <w:rFonts w:ascii="Tahoma" w:hAnsi="Tahoma" w:cs="Tahoma"/>
          <w:sz w:val="22"/>
          <w:szCs w:val="22"/>
        </w:rPr>
        <w:t xml:space="preserve">Mgr. Petrem </w:t>
      </w:r>
      <w:proofErr w:type="spellStart"/>
      <w:r w:rsidR="005A6D49" w:rsidRPr="306C22FE">
        <w:rPr>
          <w:rFonts w:ascii="Tahoma" w:hAnsi="Tahoma" w:cs="Tahoma"/>
          <w:sz w:val="22"/>
          <w:szCs w:val="22"/>
        </w:rPr>
        <w:t>Solichem</w:t>
      </w:r>
      <w:proofErr w:type="spellEnd"/>
      <w:r w:rsidR="009A1E8E" w:rsidRPr="306C22FE">
        <w:rPr>
          <w:rFonts w:ascii="Tahoma" w:hAnsi="Tahoma" w:cs="Tahoma"/>
          <w:sz w:val="22"/>
          <w:szCs w:val="22"/>
        </w:rPr>
        <w:t>, ředitelem</w:t>
      </w:r>
    </w:p>
    <w:p w14:paraId="6367F8B9" w14:textId="0EE8BF1F"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IČ</w:t>
      </w:r>
      <w:r w:rsidR="00BD5FB9" w:rsidRPr="306C22FE">
        <w:rPr>
          <w:rFonts w:ascii="Tahoma" w:hAnsi="Tahoma" w:cs="Tahoma"/>
          <w:sz w:val="22"/>
          <w:szCs w:val="22"/>
        </w:rPr>
        <w:t>O</w:t>
      </w:r>
      <w:r w:rsidRPr="306C22FE">
        <w:rPr>
          <w:rFonts w:ascii="Tahoma" w:hAnsi="Tahoma" w:cs="Tahoma"/>
          <w:sz w:val="22"/>
          <w:szCs w:val="22"/>
        </w:rPr>
        <w:t>:</w:t>
      </w:r>
      <w:r>
        <w:tab/>
      </w:r>
      <w:r w:rsidR="005A6D49" w:rsidRPr="306C22FE">
        <w:rPr>
          <w:rFonts w:ascii="Tahoma" w:hAnsi="Tahoma" w:cs="Tahoma"/>
          <w:sz w:val="22"/>
          <w:szCs w:val="22"/>
        </w:rPr>
        <w:t>13644301</w:t>
      </w:r>
      <w:r>
        <w:tab/>
      </w:r>
    </w:p>
    <w:p w14:paraId="26BDBE01" w14:textId="749DDAAF"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DIČ:</w:t>
      </w:r>
      <w:r>
        <w:tab/>
      </w:r>
      <w:r w:rsidR="005A6D49" w:rsidRPr="306C22FE">
        <w:rPr>
          <w:rFonts w:ascii="Tahoma" w:hAnsi="Tahoma" w:cs="Tahoma"/>
          <w:sz w:val="22"/>
          <w:szCs w:val="22"/>
        </w:rPr>
        <w:t>CZ13644301</w:t>
      </w:r>
      <w:r>
        <w:tab/>
      </w:r>
    </w:p>
    <w:p w14:paraId="582EFC50" w14:textId="3195F0EB" w:rsidR="00066D69" w:rsidRPr="00B76E24" w:rsidRDefault="00343967" w:rsidP="6CB9B229">
      <w:pPr>
        <w:tabs>
          <w:tab w:val="left" w:pos="3119"/>
        </w:tabs>
        <w:ind w:left="357"/>
        <w:jc w:val="both"/>
        <w:rPr>
          <w:rFonts w:ascii="Tahoma" w:hAnsi="Tahoma" w:cs="Tahoma"/>
          <w:sz w:val="22"/>
          <w:szCs w:val="22"/>
        </w:rPr>
      </w:pPr>
      <w:r w:rsidRPr="306C22FE">
        <w:rPr>
          <w:rFonts w:ascii="Tahoma" w:hAnsi="Tahoma" w:cs="Tahoma"/>
          <w:sz w:val="22"/>
          <w:szCs w:val="22"/>
        </w:rPr>
        <w:t>b</w:t>
      </w:r>
      <w:r w:rsidR="00066D69" w:rsidRPr="306C22FE">
        <w:rPr>
          <w:rFonts w:ascii="Tahoma" w:hAnsi="Tahoma" w:cs="Tahoma"/>
          <w:sz w:val="22"/>
          <w:szCs w:val="22"/>
        </w:rPr>
        <w:t>ankovn</w:t>
      </w:r>
      <w:r w:rsidRPr="306C22FE">
        <w:rPr>
          <w:rFonts w:ascii="Tahoma" w:hAnsi="Tahoma" w:cs="Tahoma"/>
          <w:sz w:val="22"/>
          <w:szCs w:val="22"/>
        </w:rPr>
        <w:t>í spojení:</w:t>
      </w:r>
      <w:r>
        <w:tab/>
      </w:r>
      <w:r w:rsidR="005A6D49" w:rsidRPr="306C22FE">
        <w:rPr>
          <w:rFonts w:ascii="Tahoma" w:hAnsi="Tahoma" w:cs="Tahoma"/>
          <w:sz w:val="22"/>
          <w:szCs w:val="22"/>
        </w:rPr>
        <w:t>Komerční banka a.s., pobočka Frýdek-Místek</w:t>
      </w:r>
    </w:p>
    <w:p w14:paraId="1D925BA3" w14:textId="28BCE10C" w:rsidR="00066D69" w:rsidRPr="00343967" w:rsidRDefault="00343967" w:rsidP="6CB9B229">
      <w:pPr>
        <w:tabs>
          <w:tab w:val="left" w:pos="3119"/>
        </w:tabs>
        <w:ind w:left="357"/>
        <w:jc w:val="both"/>
        <w:rPr>
          <w:rFonts w:ascii="Tahoma" w:hAnsi="Tahoma" w:cs="Tahoma"/>
          <w:sz w:val="22"/>
          <w:szCs w:val="22"/>
        </w:rPr>
      </w:pPr>
      <w:r w:rsidRPr="306C22FE">
        <w:rPr>
          <w:rFonts w:ascii="Tahoma" w:hAnsi="Tahoma" w:cs="Tahoma"/>
          <w:sz w:val="22"/>
          <w:szCs w:val="22"/>
        </w:rPr>
        <w:t>č</w:t>
      </w:r>
      <w:r w:rsidR="00066D69" w:rsidRPr="306C22FE">
        <w:rPr>
          <w:rFonts w:ascii="Tahoma" w:hAnsi="Tahoma" w:cs="Tahoma"/>
          <w:sz w:val="22"/>
          <w:szCs w:val="22"/>
        </w:rPr>
        <w:t>íslo účtu:</w:t>
      </w:r>
      <w:r>
        <w:tab/>
      </w:r>
      <w:r w:rsidR="005A6D49" w:rsidRPr="306C22FE">
        <w:rPr>
          <w:rStyle w:val="normaltextrun"/>
          <w:rFonts w:ascii="Tahoma" w:hAnsi="Tahoma" w:cs="Tahoma"/>
          <w:sz w:val="22"/>
          <w:szCs w:val="22"/>
        </w:rPr>
        <w:t>28437781/0100</w:t>
      </w:r>
    </w:p>
    <w:p w14:paraId="12D23623" w14:textId="77777777" w:rsidR="00066D69" w:rsidRDefault="00961B39" w:rsidP="6CB9B229">
      <w:pPr>
        <w:pStyle w:val="Zkladntext"/>
        <w:widowControl/>
        <w:tabs>
          <w:tab w:val="clear" w:pos="1418"/>
        </w:tabs>
        <w:autoSpaceDE/>
        <w:autoSpaceDN/>
        <w:ind w:left="357"/>
        <w:rPr>
          <w:rFonts w:ascii="Tahoma" w:hAnsi="Tahoma" w:cs="Tahoma"/>
          <w:iCs/>
          <w:sz w:val="22"/>
          <w:szCs w:val="22"/>
        </w:rPr>
      </w:pPr>
      <w:r w:rsidRPr="6CB9B229">
        <w:rPr>
          <w:rFonts w:ascii="Tahoma" w:hAnsi="Tahoma" w:cs="Tahoma"/>
          <w:sz w:val="22"/>
          <w:szCs w:val="22"/>
        </w:rPr>
        <w:t>(</w:t>
      </w:r>
      <w:r w:rsidR="00343967" w:rsidRPr="6CB9B229">
        <w:rPr>
          <w:rFonts w:ascii="Tahoma" w:hAnsi="Tahoma" w:cs="Tahoma"/>
          <w:sz w:val="22"/>
          <w:szCs w:val="22"/>
        </w:rPr>
        <w:t>dále jen „kupující“</w:t>
      </w:r>
      <w:r w:rsidRPr="6CB9B229">
        <w:rPr>
          <w:rFonts w:ascii="Tahoma" w:hAnsi="Tahoma" w:cs="Tahoma"/>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0A92C9C4" w14:textId="3C179250" w:rsidR="009A1E8E"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Podnikající pod jménem:</w:t>
      </w:r>
    </w:p>
    <w:p w14:paraId="52A091D2" w14:textId="251CBCEA"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313DB319"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2A4333B3"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34E5992F"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13EC752B" w:rsidR="006C58FF" w:rsidRPr="009A1E8E" w:rsidRDefault="009A1E8E" w:rsidP="007B68BC">
      <w:pPr>
        <w:numPr>
          <w:ilvl w:val="12"/>
          <w:numId w:val="0"/>
        </w:numPr>
        <w:tabs>
          <w:tab w:val="left" w:pos="3119"/>
        </w:tabs>
        <w:ind w:left="357"/>
        <w:jc w:val="both"/>
        <w:rPr>
          <w:rFonts w:ascii="Tahoma" w:hAnsi="Tahoma" w:cs="Tahoma"/>
          <w:iCs/>
          <w:color w:val="FF33CC"/>
          <w:sz w:val="22"/>
          <w:szCs w:val="22"/>
        </w:rPr>
      </w:pPr>
      <w:r>
        <w:rPr>
          <w:rFonts w:ascii="Tahoma" w:hAnsi="Tahoma" w:cs="Tahoma"/>
          <w:iCs/>
          <w:sz w:val="22"/>
          <w:szCs w:val="22"/>
        </w:rPr>
        <w:t>P</w:t>
      </w:r>
      <w:r w:rsidR="006C58FF" w:rsidRPr="009A1E8E">
        <w:rPr>
          <w:rFonts w:ascii="Tahoma" w:hAnsi="Tahoma" w:cs="Tahoma"/>
          <w:iCs/>
          <w:sz w:val="22"/>
          <w:szCs w:val="22"/>
        </w:rPr>
        <w:t>odnikající pod jménem:</w:t>
      </w:r>
      <w:r w:rsidR="008561BD" w:rsidRPr="009A1E8E">
        <w:rPr>
          <w:rFonts w:ascii="Tahoma" w:hAnsi="Tahoma" w:cs="Tahoma"/>
          <w:iCs/>
          <w:color w:val="FF00FF"/>
          <w:sz w:val="22"/>
          <w:szCs w:val="22"/>
        </w:rPr>
        <w:tab/>
      </w:r>
    </w:p>
    <w:p w14:paraId="165A2D52" w14:textId="4D4EFEF0"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B76E24">
        <w:rPr>
          <w:rFonts w:ascii="Tahoma" w:hAnsi="Tahoma" w:cs="Tahoma"/>
          <w:sz w:val="22"/>
          <w:szCs w:val="22"/>
        </w:rPr>
        <w:t xml:space="preserve">e </w:t>
      </w:r>
      <w:r w:rsidR="008561BD">
        <w:rPr>
          <w:rFonts w:ascii="Tahoma" w:hAnsi="Tahoma" w:cs="Tahoma"/>
          <w:sz w:val="22"/>
          <w:szCs w:val="22"/>
        </w:rPr>
        <w:t>s</w:t>
      </w:r>
      <w:r w:rsidR="002A3A16" w:rsidRPr="00343967">
        <w:rPr>
          <w:rFonts w:ascii="Tahoma" w:hAnsi="Tahoma" w:cs="Tahoma"/>
          <w:sz w:val="22"/>
          <w:szCs w:val="22"/>
        </w:rPr>
        <w:t>ídl</w:t>
      </w:r>
      <w:r w:rsidR="00B76E24">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449713F8"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57E6406C" w14:textId="79BD6121"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ED2FFF" w:rsidRDefault="00EB5B24" w:rsidP="00343967">
      <w:pPr>
        <w:pStyle w:val="slolnkuSmlouvy"/>
        <w:spacing w:before="360"/>
        <w:rPr>
          <w:rFonts w:ascii="Tahoma" w:hAnsi="Tahoma" w:cs="Tahoma"/>
          <w:sz w:val="20"/>
          <w:szCs w:val="22"/>
        </w:rPr>
      </w:pPr>
      <w:r w:rsidRPr="00ED2FFF">
        <w:rPr>
          <w:rFonts w:ascii="Tahoma" w:hAnsi="Tahoma" w:cs="Tahoma"/>
          <w:sz w:val="20"/>
          <w:szCs w:val="22"/>
        </w:rPr>
        <w:t>II.</w:t>
      </w:r>
      <w:r w:rsidR="00343967" w:rsidRPr="00ED2FFF">
        <w:rPr>
          <w:rFonts w:ascii="Tahoma" w:hAnsi="Tahoma" w:cs="Tahoma"/>
          <w:sz w:val="20"/>
          <w:szCs w:val="22"/>
        </w:rPr>
        <w:br/>
      </w:r>
      <w:r w:rsidRPr="00ED2FFF">
        <w:rPr>
          <w:rFonts w:ascii="Tahoma" w:hAnsi="Tahoma" w:cs="Tahoma"/>
          <w:sz w:val="20"/>
          <w:szCs w:val="22"/>
        </w:rPr>
        <w:t>Základní ustanovení</w:t>
      </w:r>
    </w:p>
    <w:p w14:paraId="5528E57E" w14:textId="7891DC58" w:rsidR="009A1E8E" w:rsidRPr="00ED2FFF" w:rsidRDefault="009A1E8E" w:rsidP="306C22FE">
      <w:pPr>
        <w:pStyle w:val="Zkladntext"/>
        <w:numPr>
          <w:ilvl w:val="0"/>
          <w:numId w:val="17"/>
        </w:numPr>
        <w:tabs>
          <w:tab w:val="clear" w:pos="360"/>
          <w:tab w:val="clear" w:pos="1418"/>
        </w:tabs>
        <w:rPr>
          <w:rFonts w:ascii="Tahoma" w:hAnsi="Tahoma" w:cs="Tahoma"/>
          <w:sz w:val="22"/>
          <w:szCs w:val="22"/>
        </w:rPr>
      </w:pPr>
      <w:r w:rsidRPr="306C22FE">
        <w:rPr>
          <w:rFonts w:ascii="Tahoma" w:hAnsi="Tahoma" w:cs="Tahoma"/>
          <w:sz w:val="20"/>
          <w:szCs w:val="20"/>
        </w:rPr>
        <w:t>Tato</w:t>
      </w:r>
      <w:r w:rsidRPr="306C22FE">
        <w:rPr>
          <w:rFonts w:ascii="Tahoma" w:hAnsi="Tahoma" w:cs="Tahoma"/>
          <w:sz w:val="22"/>
          <w:szCs w:val="22"/>
        </w:rPr>
        <w:t xml:space="preserve"> smlouva je uzavřena dle § 2079 a násl. zákona č. 89/2012 Sb., občanský zákoník (dále jen „občanský zákoník“); práva a povinnosti stran touto smlouvou neupravená se řídí příslušnými ustanoveními občanského zákoníku a příslušnými ustanoveními zákona </w:t>
      </w:r>
      <w:r w:rsidRPr="306C22FE">
        <w:rPr>
          <w:rFonts w:ascii="Tahoma" w:hAnsi="Tahoma" w:cs="Tahoma"/>
          <w:sz w:val="22"/>
          <w:szCs w:val="22"/>
        </w:rPr>
        <w:lastRenderedPageBreak/>
        <w:t>č.</w:t>
      </w:r>
      <w:ins w:id="0" w:author="ULRICH Ladislav Ing." w:date="2023-10-04T16:16:00Z">
        <w:r w:rsidR="002A3DDC" w:rsidRPr="306C22FE">
          <w:rPr>
            <w:rFonts w:ascii="Tahoma" w:hAnsi="Tahoma" w:cs="Tahoma"/>
            <w:sz w:val="22"/>
            <w:szCs w:val="22"/>
          </w:rPr>
          <w:t> </w:t>
        </w:r>
      </w:ins>
      <w:r w:rsidRPr="306C22FE">
        <w:rPr>
          <w:rFonts w:ascii="Tahoma" w:hAnsi="Tahoma" w:cs="Tahoma"/>
          <w:sz w:val="22"/>
          <w:szCs w:val="22"/>
        </w:rPr>
        <w:t>250/2000 Sb., o rozpočtových pravidlech územních rozpočtů, ve znění pozdějších předpisů. Na základě tohoto zákona nabývá kupující majetek pro svého zřizovatele, kterým je Moravskoslezský kraj, IČO 70890692, se sídlem 28. října 117, 702 18 Ostrava.</w:t>
      </w:r>
    </w:p>
    <w:p w14:paraId="1CF8EB91" w14:textId="4FBDE72F"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Pr>
          <w:rFonts w:ascii="Tahoma" w:hAnsi="Tahoma" w:cs="Tahoma"/>
          <w:sz w:val="22"/>
          <w:szCs w:val="22"/>
        </w:rPr>
        <w:t>S</w:t>
      </w:r>
      <w:r w:rsidRPr="009A1E8E">
        <w:rPr>
          <w:rFonts w:ascii="Tahoma" w:hAnsi="Tahoma" w:cs="Tahoma"/>
          <w:sz w:val="22"/>
          <w:szCs w:val="22"/>
        </w:rPr>
        <w:t>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471D685" w14:textId="57790D92"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6E3F72AC" w14:textId="401B0859"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Smluvní strany prohlašují, že osoby podepisující tuto smlouvu jsou k tomuto jednání oprávněny.</w:t>
      </w:r>
    </w:p>
    <w:p w14:paraId="131F1FD5" w14:textId="7FD9B459"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Prodávající prohlašuje, že je odborně způsobilý k zajištění předmětu plnění podle této smlouvy.</w:t>
      </w:r>
    </w:p>
    <w:p w14:paraId="212E4C0F" w14:textId="7FF30F11" w:rsidR="009A1E8E" w:rsidRPr="009A1E8E" w:rsidRDefault="009A1E8E" w:rsidP="009A1E8E">
      <w:pPr>
        <w:pStyle w:val="Zkladntext"/>
        <w:numPr>
          <w:ilvl w:val="0"/>
          <w:numId w:val="17"/>
        </w:numPr>
        <w:tabs>
          <w:tab w:val="clear" w:pos="360"/>
          <w:tab w:val="clear" w:pos="1418"/>
        </w:tabs>
      </w:pPr>
      <w:r w:rsidRPr="009A1E8E">
        <w:rPr>
          <w:rFonts w:ascii="Tahoma" w:hAnsi="Tahoma" w:cs="Tahoma"/>
          <w:sz w:val="22"/>
          <w:szCs w:val="22"/>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57BDBA9F" w14:textId="76395F84" w:rsidR="009A1E8E" w:rsidRDefault="009A1E8E" w:rsidP="009A1E8E">
      <w:pPr>
        <w:pStyle w:val="slolnkuSmlouvy"/>
        <w:spacing w:before="360"/>
        <w:rPr>
          <w:rFonts w:ascii="Tahoma" w:hAnsi="Tahoma" w:cs="Tahoma"/>
          <w:sz w:val="22"/>
          <w:szCs w:val="22"/>
        </w:rPr>
      </w:pPr>
      <w:r>
        <w:rPr>
          <w:rFonts w:ascii="Tahoma" w:hAnsi="Tahoma" w:cs="Tahoma"/>
          <w:sz w:val="22"/>
          <w:szCs w:val="22"/>
        </w:rPr>
        <w:t>III.</w:t>
      </w:r>
    </w:p>
    <w:p w14:paraId="609B2924" w14:textId="7E22AC0A" w:rsidR="009A1E8E" w:rsidRDefault="009A1E8E" w:rsidP="009A1E8E">
      <w:pPr>
        <w:pStyle w:val="slolnkuSmlouvy"/>
        <w:spacing w:before="0"/>
        <w:rPr>
          <w:rFonts w:ascii="Tahoma" w:hAnsi="Tahoma" w:cs="Tahoma"/>
          <w:sz w:val="22"/>
          <w:szCs w:val="22"/>
        </w:rPr>
      </w:pPr>
      <w:r w:rsidRPr="009A1E8E">
        <w:rPr>
          <w:rFonts w:ascii="Tahoma" w:hAnsi="Tahoma" w:cs="Tahoma"/>
          <w:sz w:val="22"/>
          <w:szCs w:val="22"/>
        </w:rPr>
        <w:t>Předmět smlouvy</w:t>
      </w:r>
    </w:p>
    <w:p w14:paraId="65B74A06" w14:textId="55239368" w:rsidR="009A1E8E" w:rsidRPr="00343967" w:rsidRDefault="009A1E8E" w:rsidP="009A1E8E">
      <w:pPr>
        <w:pStyle w:val="Zkladntext"/>
        <w:numPr>
          <w:ilvl w:val="0"/>
          <w:numId w:val="14"/>
        </w:numPr>
        <w:tabs>
          <w:tab w:val="clear" w:pos="360"/>
          <w:tab w:val="clear" w:pos="1418"/>
        </w:tabs>
        <w:rPr>
          <w:rFonts w:ascii="Tahoma" w:hAnsi="Tahoma" w:cs="Tahoma"/>
          <w:sz w:val="22"/>
          <w:szCs w:val="22"/>
        </w:rPr>
      </w:pPr>
      <w:r w:rsidRPr="2B780F8E">
        <w:rPr>
          <w:rFonts w:ascii="Tahoma" w:hAnsi="Tahoma" w:cs="Tahoma"/>
          <w:sz w:val="22"/>
          <w:szCs w:val="22"/>
        </w:rPr>
        <w:t xml:space="preserve">Prodávající se zavazuje odevzdat kupujícímu </w:t>
      </w:r>
      <w:r w:rsidR="1950010F" w:rsidRPr="2B780F8E">
        <w:rPr>
          <w:rFonts w:ascii="Tahoma" w:hAnsi="Tahoma" w:cs="Tahoma"/>
          <w:b/>
          <w:bCs/>
          <w:sz w:val="22"/>
          <w:szCs w:val="22"/>
        </w:rPr>
        <w:t xml:space="preserve">IT vybavení </w:t>
      </w:r>
      <w:r w:rsidR="374338F4" w:rsidRPr="2B780F8E">
        <w:rPr>
          <w:rFonts w:ascii="Tahoma" w:hAnsi="Tahoma" w:cs="Tahoma"/>
          <w:b/>
          <w:bCs/>
          <w:sz w:val="22"/>
          <w:szCs w:val="22"/>
        </w:rPr>
        <w:t>včetně příslušenství</w:t>
      </w:r>
      <w:r w:rsidR="374338F4" w:rsidRPr="2B780F8E">
        <w:rPr>
          <w:rFonts w:ascii="Tahoma" w:hAnsi="Tahoma" w:cs="Tahoma"/>
          <w:sz w:val="22"/>
          <w:szCs w:val="22"/>
        </w:rPr>
        <w:t xml:space="preserve"> </w:t>
      </w:r>
      <w:r w:rsidRPr="2B780F8E">
        <w:rPr>
          <w:rFonts w:ascii="Tahoma" w:hAnsi="Tahoma" w:cs="Tahoma"/>
          <w:sz w:val="22"/>
          <w:szCs w:val="22"/>
        </w:rPr>
        <w:t>podle odst. 2 tohoto článku smlouvy (dále jen „zboží“). Prodávající se dále zavazuje umožnit kupujícímu, resp. zřizovateli kupujícího, nabýt vlastnické právo ke zboží. Kupující se zavazuje zboží převzít a zaplatit za ně prodávajícímu kupní cenu dle čl. IV této smlouvy.</w:t>
      </w:r>
    </w:p>
    <w:p w14:paraId="439FA52A" w14:textId="53934A70" w:rsidR="009A1E8E" w:rsidRDefault="009A1E8E" w:rsidP="009A1E8E">
      <w:pPr>
        <w:pStyle w:val="Zkladntext"/>
        <w:numPr>
          <w:ilvl w:val="0"/>
          <w:numId w:val="14"/>
        </w:numPr>
        <w:tabs>
          <w:tab w:val="clear" w:pos="360"/>
          <w:tab w:val="clear" w:pos="1418"/>
        </w:tabs>
        <w:rPr>
          <w:rFonts w:ascii="Tahoma" w:hAnsi="Tahoma" w:cs="Tahoma"/>
          <w:sz w:val="22"/>
          <w:szCs w:val="22"/>
        </w:rPr>
      </w:pPr>
      <w:r w:rsidRPr="2B780F8E">
        <w:rPr>
          <w:rFonts w:ascii="Tahoma" w:hAnsi="Tahoma" w:cs="Tahoma"/>
          <w:sz w:val="22"/>
          <w:szCs w:val="22"/>
        </w:rPr>
        <w:t>Zbožím podle odst. 1 tohoto článku smlouvy se rozumí</w:t>
      </w:r>
      <w:r w:rsidR="7530063E" w:rsidRPr="2B780F8E">
        <w:rPr>
          <w:rFonts w:ascii="Tahoma" w:hAnsi="Tahoma" w:cs="Tahoma"/>
          <w:sz w:val="22"/>
          <w:szCs w:val="22"/>
        </w:rPr>
        <w:t xml:space="preserve"> </w:t>
      </w:r>
      <w:r w:rsidR="002358D2">
        <w:rPr>
          <w:rFonts w:ascii="Tahoma" w:hAnsi="Tahoma" w:cs="Tahoma"/>
          <w:b/>
          <w:bCs/>
          <w:sz w:val="22"/>
          <w:szCs w:val="22"/>
        </w:rPr>
        <w:t xml:space="preserve">18 ks stolních PC </w:t>
      </w:r>
      <w:r w:rsidR="625251D9" w:rsidRPr="2B780F8E">
        <w:rPr>
          <w:rFonts w:ascii="Tahoma" w:hAnsi="Tahoma" w:cs="Tahoma"/>
          <w:b/>
          <w:bCs/>
          <w:sz w:val="22"/>
          <w:szCs w:val="22"/>
        </w:rPr>
        <w:t>a</w:t>
      </w:r>
      <w:r w:rsidR="002358D2">
        <w:rPr>
          <w:rFonts w:ascii="Tahoma" w:hAnsi="Tahoma" w:cs="Tahoma"/>
          <w:b/>
          <w:bCs/>
          <w:sz w:val="22"/>
          <w:szCs w:val="22"/>
        </w:rPr>
        <w:t xml:space="preserve"> 18 </w:t>
      </w:r>
      <w:proofErr w:type="gramStart"/>
      <w:r w:rsidR="002358D2">
        <w:rPr>
          <w:rFonts w:ascii="Tahoma" w:hAnsi="Tahoma" w:cs="Tahoma"/>
          <w:b/>
          <w:bCs/>
          <w:sz w:val="22"/>
          <w:szCs w:val="22"/>
        </w:rPr>
        <w:t xml:space="preserve">ks </w:t>
      </w:r>
      <w:r w:rsidR="00721FE0">
        <w:rPr>
          <w:rFonts w:ascii="Tahoma" w:hAnsi="Tahoma" w:cs="Tahoma"/>
          <w:b/>
          <w:bCs/>
          <w:sz w:val="22"/>
          <w:szCs w:val="22"/>
        </w:rPr>
        <w:t xml:space="preserve"> </w:t>
      </w:r>
      <w:r w:rsidR="00020D28">
        <w:rPr>
          <w:rFonts w:ascii="Tahoma" w:hAnsi="Tahoma" w:cs="Tahoma"/>
          <w:b/>
          <w:bCs/>
          <w:sz w:val="22"/>
          <w:szCs w:val="22"/>
        </w:rPr>
        <w:t>monitor</w:t>
      </w:r>
      <w:r w:rsidR="002358D2">
        <w:rPr>
          <w:rFonts w:ascii="Tahoma" w:hAnsi="Tahoma" w:cs="Tahoma"/>
          <w:b/>
          <w:bCs/>
          <w:sz w:val="22"/>
          <w:szCs w:val="22"/>
        </w:rPr>
        <w:t>ů</w:t>
      </w:r>
      <w:proofErr w:type="gramEnd"/>
      <w:r w:rsidR="5F18426B" w:rsidRPr="2B780F8E">
        <w:rPr>
          <w:rFonts w:ascii="Tahoma" w:hAnsi="Tahoma" w:cs="Tahoma"/>
          <w:b/>
          <w:bCs/>
          <w:sz w:val="22"/>
          <w:szCs w:val="22"/>
        </w:rPr>
        <w:t xml:space="preserve"> včetně příslušenství</w:t>
      </w:r>
      <w:r w:rsidRPr="2B780F8E">
        <w:rPr>
          <w:rFonts w:ascii="Tahoma" w:hAnsi="Tahoma" w:cs="Tahoma"/>
          <w:sz w:val="22"/>
          <w:szCs w:val="22"/>
        </w:rPr>
        <w:t xml:space="preserve">. Bližší specifikace zboží je </w:t>
      </w:r>
      <w:r w:rsidR="009D0C46" w:rsidRPr="2B780F8E">
        <w:rPr>
          <w:rFonts w:ascii="Tahoma" w:hAnsi="Tahoma" w:cs="Tahoma"/>
          <w:b/>
          <w:bCs/>
          <w:sz w:val="22"/>
          <w:szCs w:val="22"/>
        </w:rPr>
        <w:t>P</w:t>
      </w:r>
      <w:r w:rsidRPr="2B780F8E">
        <w:rPr>
          <w:rFonts w:ascii="Tahoma" w:hAnsi="Tahoma" w:cs="Tahoma"/>
          <w:b/>
          <w:bCs/>
          <w:sz w:val="22"/>
          <w:szCs w:val="22"/>
        </w:rPr>
        <w:t>řílohou č. 1</w:t>
      </w:r>
      <w:r w:rsidR="009D0C46" w:rsidRPr="2B780F8E">
        <w:rPr>
          <w:rFonts w:ascii="Tahoma" w:hAnsi="Tahoma" w:cs="Tahoma"/>
          <w:b/>
          <w:bCs/>
          <w:sz w:val="22"/>
          <w:szCs w:val="22"/>
        </w:rPr>
        <w:t xml:space="preserve"> – Technická specifikace</w:t>
      </w:r>
      <w:r w:rsidR="2AC3E743" w:rsidRPr="2B780F8E">
        <w:rPr>
          <w:rFonts w:ascii="Tahoma" w:hAnsi="Tahoma" w:cs="Tahoma"/>
          <w:b/>
          <w:bCs/>
          <w:sz w:val="22"/>
          <w:szCs w:val="22"/>
        </w:rPr>
        <w:t xml:space="preserve"> </w:t>
      </w:r>
      <w:r w:rsidRPr="2B780F8E">
        <w:rPr>
          <w:rFonts w:ascii="Tahoma" w:hAnsi="Tahoma" w:cs="Tahoma"/>
          <w:sz w:val="22"/>
          <w:szCs w:val="22"/>
        </w:rPr>
        <w:t>této smlouvy. Dodávané zboží musí být nové a nepoužívané.</w:t>
      </w:r>
    </w:p>
    <w:p w14:paraId="6E6C74CF" w14:textId="65DA03F0" w:rsidR="007835A5" w:rsidRPr="002358D2" w:rsidRDefault="007835A5" w:rsidP="00515C2A">
      <w:pPr>
        <w:pStyle w:val="Zkladntext"/>
        <w:numPr>
          <w:ilvl w:val="0"/>
          <w:numId w:val="14"/>
        </w:numPr>
        <w:tabs>
          <w:tab w:val="left" w:pos="708"/>
        </w:tabs>
        <w:rPr>
          <w:rFonts w:ascii="Tahoma" w:hAnsi="Tahoma" w:cs="Tahoma"/>
          <w:sz w:val="22"/>
          <w:szCs w:val="22"/>
        </w:rPr>
      </w:pPr>
      <w:r w:rsidRPr="002358D2">
        <w:rPr>
          <w:rFonts w:ascii="Tahoma" w:hAnsi="Tahoma" w:cs="Tahoma"/>
          <w:sz w:val="22"/>
          <w:szCs w:val="22"/>
        </w:rPr>
        <w:t>Účelem této smlouvy je</w:t>
      </w:r>
      <w:r w:rsidR="002358D2" w:rsidRPr="002358D2">
        <w:rPr>
          <w:rFonts w:ascii="Tahoma" w:hAnsi="Tahoma" w:cs="Tahoma"/>
          <w:sz w:val="22"/>
          <w:szCs w:val="22"/>
        </w:rPr>
        <w:t xml:space="preserve"> obnova vybavení učebny novou výpočetní technikou</w:t>
      </w:r>
      <w:r w:rsidR="002358D2">
        <w:rPr>
          <w:rFonts w:ascii="Tahoma" w:hAnsi="Tahoma" w:cs="Tahoma"/>
          <w:sz w:val="22"/>
          <w:szCs w:val="22"/>
        </w:rPr>
        <w:t>.</w:t>
      </w:r>
    </w:p>
    <w:p w14:paraId="46F83F4B" w14:textId="0B8949C1" w:rsidR="009A1E8E" w:rsidRPr="009A1E8E" w:rsidRDefault="009A1E8E" w:rsidP="009A1E8E">
      <w:pPr>
        <w:pStyle w:val="slolnkuSmlouvy"/>
        <w:spacing w:before="360"/>
        <w:rPr>
          <w:rFonts w:ascii="Tahoma" w:hAnsi="Tahoma" w:cs="Tahoma"/>
          <w:sz w:val="22"/>
          <w:szCs w:val="22"/>
        </w:rPr>
      </w:pPr>
      <w:r w:rsidRPr="306C22FE">
        <w:rPr>
          <w:rFonts w:ascii="Tahoma" w:hAnsi="Tahoma" w:cs="Tahoma"/>
          <w:sz w:val="22"/>
          <w:szCs w:val="22"/>
        </w:rPr>
        <w:t>IV.</w:t>
      </w:r>
    </w:p>
    <w:p w14:paraId="51172643" w14:textId="3AC95E11" w:rsidR="009A1E8E" w:rsidRDefault="009A1E8E" w:rsidP="009A1E8E">
      <w:pPr>
        <w:pStyle w:val="slolnkuSmlouvy"/>
        <w:spacing w:before="0"/>
        <w:rPr>
          <w:rFonts w:ascii="Tahoma" w:hAnsi="Tahoma" w:cs="Tahoma"/>
          <w:sz w:val="22"/>
          <w:szCs w:val="22"/>
        </w:rPr>
      </w:pPr>
      <w:r w:rsidRPr="009A1E8E">
        <w:rPr>
          <w:rFonts w:ascii="Tahoma" w:hAnsi="Tahoma" w:cs="Tahoma"/>
          <w:sz w:val="22"/>
          <w:szCs w:val="22"/>
        </w:rPr>
        <w:t>Kupní cena</w:t>
      </w:r>
    </w:p>
    <w:p w14:paraId="7B731D47" w14:textId="77777777" w:rsidR="009A1E8E" w:rsidRPr="00343967" w:rsidRDefault="009A1E8E" w:rsidP="009A1E8E">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w:t>
      </w:r>
      <w:proofErr w:type="gramStart"/>
      <w:r w:rsidRPr="00343967">
        <w:rPr>
          <w:rFonts w:ascii="Tahoma" w:hAnsi="Tahoma" w:cs="Tahoma"/>
          <w:i/>
          <w:iCs/>
          <w:caps/>
          <w:color w:val="FF0000"/>
          <w:sz w:val="22"/>
          <w:szCs w:val="22"/>
        </w:rPr>
        <w:t xml:space="preserve">A - </w:t>
      </w:r>
      <w:r w:rsidRPr="00343967">
        <w:rPr>
          <w:rFonts w:ascii="Tahoma" w:hAnsi="Tahoma" w:cs="Tahoma"/>
          <w:i/>
          <w:iCs/>
          <w:color w:val="FF0000"/>
          <w:sz w:val="22"/>
          <w:szCs w:val="22"/>
        </w:rPr>
        <w:t>pro</w:t>
      </w:r>
      <w:proofErr w:type="gramEnd"/>
      <w:r w:rsidRPr="00343967">
        <w:rPr>
          <w:rFonts w:ascii="Tahoma" w:hAnsi="Tahoma" w:cs="Tahoma"/>
          <w:i/>
          <w:iCs/>
          <w:color w:val="FF0000"/>
          <w:sz w:val="22"/>
          <w:szCs w:val="22"/>
        </w:rPr>
        <w:t xml:space="preserve"> plátce DPH:</w:t>
      </w:r>
    </w:p>
    <w:p w14:paraId="0A3736D1" w14:textId="77777777" w:rsidR="009A1E8E" w:rsidRDefault="009A1E8E" w:rsidP="009A1E8E">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Pr>
          <w:rFonts w:ascii="Tahoma" w:hAnsi="Tahoma" w:cs="Tahoma"/>
          <w:sz w:val="22"/>
          <w:szCs w:val="22"/>
        </w:rPr>
        <w:t xml:space="preserve">je stanovena dohodou smluvních stran a </w:t>
      </w:r>
      <w:r w:rsidRPr="00343967">
        <w:rPr>
          <w:rFonts w:ascii="Tahoma" w:hAnsi="Tahoma" w:cs="Tahoma"/>
          <w:sz w:val="22"/>
          <w:szCs w:val="22"/>
        </w:rPr>
        <w:t>činí</w:t>
      </w:r>
      <w:r>
        <w:rPr>
          <w:rFonts w:ascii="Tahoma" w:hAnsi="Tahoma" w:cs="Tahoma"/>
          <w:sz w:val="22"/>
          <w:szCs w:val="22"/>
        </w:rPr>
        <w:t>:</w:t>
      </w:r>
    </w:p>
    <w:p w14:paraId="033E9385" w14:textId="77777777" w:rsidR="009A1E8E" w:rsidRDefault="009A1E8E" w:rsidP="009A1E8E">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12AE1383" w14:textId="77777777" w:rsidR="009A1E8E" w:rsidRDefault="009A1E8E" w:rsidP="009A1E8E">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3B2F32ED" w14:textId="77777777" w:rsidR="009A1E8E" w:rsidRDefault="009A1E8E" w:rsidP="009A1E8E">
      <w:pPr>
        <w:pStyle w:val="Zkladntextodsazen2"/>
        <w:tabs>
          <w:tab w:val="right" w:pos="4253"/>
        </w:tabs>
        <w:ind w:left="357" w:firstLine="0"/>
        <w:rPr>
          <w:rFonts w:ascii="Tahoma" w:hAnsi="Tahoma" w:cs="Tahoma"/>
          <w:sz w:val="22"/>
          <w:szCs w:val="22"/>
        </w:rPr>
      </w:pPr>
      <w:r w:rsidRPr="6CB9B229">
        <w:rPr>
          <w:rFonts w:ascii="Tahoma" w:hAnsi="Tahoma" w:cs="Tahoma"/>
          <w:sz w:val="22"/>
          <w:szCs w:val="22"/>
        </w:rPr>
        <w:t>včetně DPH</w:t>
      </w:r>
      <w:r>
        <w:tab/>
      </w:r>
      <w:r w:rsidRPr="6CB9B229">
        <w:rPr>
          <w:rFonts w:ascii="Tahoma" w:hAnsi="Tahoma" w:cs="Tahoma"/>
          <w:sz w:val="22"/>
          <w:szCs w:val="22"/>
        </w:rPr>
        <w:t>……… </w:t>
      </w:r>
      <w:r w:rsidRPr="6CB9B229">
        <w:rPr>
          <w:rFonts w:ascii="Tahoma" w:hAnsi="Tahoma" w:cs="Tahoma"/>
          <w:b/>
          <w:bCs/>
          <w:sz w:val="22"/>
          <w:szCs w:val="22"/>
        </w:rPr>
        <w:t>Kč </w:t>
      </w:r>
    </w:p>
    <w:p w14:paraId="1CC190A1" w14:textId="77777777" w:rsidR="009A1E8E" w:rsidRPr="00343967" w:rsidRDefault="009A1E8E" w:rsidP="009A1E8E">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48D644DB" w14:textId="77777777" w:rsidR="009A1E8E" w:rsidRDefault="009A1E8E" w:rsidP="009A1E8E">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sidRPr="001E7435">
        <w:rPr>
          <w:rFonts w:ascii="Tahoma" w:hAnsi="Tahoma" w:cs="Tahoma"/>
          <w:sz w:val="22"/>
          <w:szCs w:val="22"/>
        </w:rPr>
        <w:t>………</w:t>
      </w:r>
      <w:r>
        <w:rPr>
          <w:rFonts w:ascii="Tahoma" w:hAnsi="Tahoma" w:cs="Tahoma"/>
          <w:sz w:val="22"/>
          <w:szCs w:val="22"/>
        </w:rPr>
        <w:t> </w:t>
      </w:r>
      <w:r w:rsidRPr="00343967">
        <w:rPr>
          <w:rFonts w:ascii="Tahoma" w:hAnsi="Tahoma" w:cs="Tahoma"/>
          <w:sz w:val="22"/>
          <w:szCs w:val="22"/>
        </w:rPr>
        <w:t>Kč</w:t>
      </w:r>
      <w:r>
        <w:rPr>
          <w:rFonts w:ascii="Tahoma" w:hAnsi="Tahoma" w:cs="Tahoma"/>
          <w:sz w:val="22"/>
          <w:szCs w:val="22"/>
        </w:rPr>
        <w:t>.</w:t>
      </w:r>
    </w:p>
    <w:p w14:paraId="5F1C73A0" w14:textId="77777777" w:rsidR="009A1E8E" w:rsidRPr="001E7435" w:rsidRDefault="009A1E8E" w:rsidP="009A1E8E">
      <w:pPr>
        <w:spacing w:before="120"/>
        <w:ind w:left="357"/>
        <w:jc w:val="both"/>
        <w:rPr>
          <w:rFonts w:ascii="Tahoma" w:hAnsi="Tahoma" w:cs="Tahoma"/>
          <w:sz w:val="22"/>
          <w:szCs w:val="22"/>
        </w:rPr>
      </w:pPr>
      <w:r w:rsidRPr="6CB9B229">
        <w:rPr>
          <w:rFonts w:ascii="Tahoma" w:hAnsi="Tahoma" w:cs="Tahoma"/>
          <w:spacing w:val="-6"/>
          <w:sz w:val="22"/>
          <w:szCs w:val="22"/>
        </w:rPr>
        <w:t xml:space="preserve">Prodávající </w:t>
      </w:r>
      <w:r w:rsidRPr="001E7435">
        <w:rPr>
          <w:rFonts w:ascii="Tahoma" w:hAnsi="Tahoma" w:cs="Tahoma"/>
          <w:sz w:val="22"/>
          <w:szCs w:val="22"/>
        </w:rPr>
        <w:t>prohlašuje</w:t>
      </w:r>
      <w:r w:rsidRPr="6CB9B229">
        <w:rPr>
          <w:rFonts w:ascii="Tahoma" w:hAnsi="Tahoma" w:cs="Tahoma"/>
          <w:spacing w:val="-6"/>
          <w:sz w:val="22"/>
          <w:szCs w:val="22"/>
        </w:rPr>
        <w:t>, že není plátcem DPH.</w:t>
      </w:r>
    </w:p>
    <w:p w14:paraId="618CBACF" w14:textId="77777777" w:rsidR="009A1E8E" w:rsidRPr="00D16CC6" w:rsidRDefault="009A1E8E" w:rsidP="009A1E8E">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1" w:name="_Hlk46307400"/>
      <w:r>
        <w:rPr>
          <w:rFonts w:ascii="Tahoma" w:hAnsi="Tahoma" w:cs="Tahoma"/>
          <w:i/>
          <w:iCs/>
          <w:snapToGrid w:val="0"/>
          <w:color w:val="FF0000"/>
          <w:sz w:val="22"/>
          <w:szCs w:val="22"/>
        </w:rPr>
        <w:lastRenderedPageBreak/>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1"/>
    <w:p w14:paraId="6EE77070" w14:textId="2457EE69" w:rsidR="009A1E8E" w:rsidRDefault="009A1E8E" w:rsidP="009A1E8E">
      <w:pPr>
        <w:numPr>
          <w:ilvl w:val="0"/>
          <w:numId w:val="34"/>
        </w:numPr>
        <w:spacing w:before="120"/>
        <w:ind w:left="357" w:hanging="357"/>
        <w:jc w:val="both"/>
        <w:rPr>
          <w:rFonts w:ascii="Tahoma" w:hAnsi="Tahoma" w:cs="Tahoma"/>
          <w:sz w:val="22"/>
          <w:szCs w:val="22"/>
        </w:rPr>
      </w:pPr>
      <w:r w:rsidRPr="6CB9B229">
        <w:rPr>
          <w:rFonts w:ascii="Tahoma" w:hAnsi="Tahoma" w:cs="Tahoma"/>
          <w:sz w:val="22"/>
          <w:szCs w:val="22"/>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p>
    <w:p w14:paraId="5AF859DD" w14:textId="77777777" w:rsidR="00ED2FFF" w:rsidRPr="00074786" w:rsidRDefault="00ED2FFF" w:rsidP="00ED2FFF">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w:t>
      </w:r>
      <w:r w:rsidRPr="00074786">
        <w:rPr>
          <w:rFonts w:ascii="Tahoma" w:hAnsi="Tahoma" w:cs="Tahoma"/>
          <w:sz w:val="22"/>
          <w:szCs w:val="22"/>
        </w:rPr>
        <w:t xml:space="preserve">V případě, že </w:t>
      </w:r>
      <w:r>
        <w:rPr>
          <w:rFonts w:ascii="Tahoma" w:hAnsi="Tahoma" w:cs="Tahoma"/>
          <w:sz w:val="22"/>
          <w:szCs w:val="22"/>
        </w:rPr>
        <w:t>prodávající</w:t>
      </w:r>
      <w:r w:rsidRPr="00074786">
        <w:rPr>
          <w:rFonts w:ascii="Tahoma" w:hAnsi="Tahoma" w:cs="Tahoma"/>
          <w:sz w:val="22"/>
          <w:szCs w:val="22"/>
        </w:rPr>
        <w:t xml:space="preserve"> stanoví sazbu DPH či DPH v rozporu s platnými právními předpisy, je povinen uhradit </w:t>
      </w:r>
      <w:r>
        <w:rPr>
          <w:rFonts w:ascii="Tahoma" w:hAnsi="Tahoma" w:cs="Tahoma"/>
          <w:sz w:val="22"/>
          <w:szCs w:val="22"/>
        </w:rPr>
        <w:t>kupujícímu</w:t>
      </w:r>
      <w:r w:rsidRPr="00074786">
        <w:rPr>
          <w:rFonts w:ascii="Tahoma" w:hAnsi="Tahoma" w:cs="Tahoma"/>
          <w:sz w:val="22"/>
          <w:szCs w:val="22"/>
        </w:rPr>
        <w:t xml:space="preserve"> veškerou škodu, která mu v souvislosti s tím vznikla.</w:t>
      </w:r>
    </w:p>
    <w:p w14:paraId="09A77348" w14:textId="2A960154"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ED2FFF" w:rsidRDefault="00066D69" w:rsidP="009A1E8E">
      <w:pPr>
        <w:pStyle w:val="Zkladntext"/>
        <w:numPr>
          <w:ilvl w:val="0"/>
          <w:numId w:val="36"/>
        </w:numPr>
        <w:tabs>
          <w:tab w:val="clear" w:pos="1418"/>
        </w:tabs>
        <w:rPr>
          <w:rFonts w:ascii="Tahoma" w:hAnsi="Tahoma" w:cs="Tahoma"/>
          <w:sz w:val="22"/>
          <w:szCs w:val="22"/>
        </w:rPr>
      </w:pPr>
      <w:r w:rsidRPr="6CB9B229">
        <w:rPr>
          <w:rFonts w:ascii="Tahoma" w:hAnsi="Tahoma" w:cs="Tahoma"/>
          <w:sz w:val="22"/>
          <w:szCs w:val="22"/>
        </w:rPr>
        <w:t xml:space="preserve">Prodávající je povinen </w:t>
      </w:r>
      <w:r w:rsidR="008F0621" w:rsidRPr="6CB9B229">
        <w:rPr>
          <w:rFonts w:ascii="Tahoma" w:hAnsi="Tahoma" w:cs="Tahoma"/>
          <w:sz w:val="22"/>
          <w:szCs w:val="22"/>
        </w:rPr>
        <w:t>odevzdat</w:t>
      </w:r>
      <w:r w:rsidRPr="6CB9B229">
        <w:rPr>
          <w:rFonts w:ascii="Tahoma" w:hAnsi="Tahoma" w:cs="Tahoma"/>
          <w:sz w:val="22"/>
          <w:szCs w:val="22"/>
        </w:rPr>
        <w:t xml:space="preserve"> zboží </w:t>
      </w:r>
      <w:r w:rsidR="008F0621" w:rsidRPr="6CB9B229">
        <w:rPr>
          <w:rFonts w:ascii="Tahoma" w:hAnsi="Tahoma" w:cs="Tahoma"/>
          <w:sz w:val="22"/>
          <w:szCs w:val="22"/>
        </w:rPr>
        <w:t>v</w:t>
      </w:r>
      <w:r w:rsidRPr="6CB9B229">
        <w:rPr>
          <w:rFonts w:ascii="Tahoma" w:hAnsi="Tahoma" w:cs="Tahoma"/>
          <w:sz w:val="22"/>
          <w:szCs w:val="22"/>
        </w:rPr>
        <w:t xml:space="preserve"> míst</w:t>
      </w:r>
      <w:r w:rsidR="008F0621" w:rsidRPr="6CB9B229">
        <w:rPr>
          <w:rFonts w:ascii="Tahoma" w:hAnsi="Tahoma" w:cs="Tahoma"/>
          <w:sz w:val="22"/>
          <w:szCs w:val="22"/>
        </w:rPr>
        <w:t>ě</w:t>
      </w:r>
      <w:r w:rsidRPr="6CB9B229">
        <w:rPr>
          <w:rFonts w:ascii="Tahoma" w:hAnsi="Tahoma" w:cs="Tahoma"/>
          <w:sz w:val="22"/>
          <w:szCs w:val="22"/>
        </w:rPr>
        <w:t xml:space="preserve"> plnění, kterým je</w:t>
      </w:r>
      <w:r w:rsidR="00C21325" w:rsidRPr="6CB9B229">
        <w:rPr>
          <w:rFonts w:ascii="Tahoma" w:hAnsi="Tahoma" w:cs="Tahoma"/>
          <w:sz w:val="22"/>
          <w:szCs w:val="22"/>
        </w:rPr>
        <w:t xml:space="preserve"> </w:t>
      </w:r>
      <w:r w:rsidR="00E86115" w:rsidRPr="000B0EE4">
        <w:rPr>
          <w:rFonts w:ascii="Tahoma" w:hAnsi="Tahoma" w:cs="Tahoma"/>
          <w:b/>
          <w:bCs/>
          <w:iCs/>
          <w:sz w:val="22"/>
          <w:szCs w:val="22"/>
        </w:rPr>
        <w:t>sídlo kupujícího</w:t>
      </w:r>
      <w:r w:rsidR="00E86115" w:rsidRPr="00ED2FFF">
        <w:rPr>
          <w:rFonts w:ascii="Tahoma" w:hAnsi="Tahoma" w:cs="Tahoma"/>
          <w:sz w:val="22"/>
          <w:szCs w:val="22"/>
        </w:rPr>
        <w:t>.</w:t>
      </w:r>
    </w:p>
    <w:p w14:paraId="70DDE98C" w14:textId="1396FEE4" w:rsidR="00587A33" w:rsidRPr="00ED2FFF" w:rsidRDefault="00587A33" w:rsidP="009A1E8E">
      <w:pPr>
        <w:pStyle w:val="Zkladntext"/>
        <w:numPr>
          <w:ilvl w:val="0"/>
          <w:numId w:val="36"/>
        </w:numPr>
        <w:tabs>
          <w:tab w:val="clear" w:pos="1418"/>
        </w:tabs>
        <w:rPr>
          <w:rFonts w:ascii="Tahoma" w:hAnsi="Tahoma" w:cs="Tahoma"/>
          <w:sz w:val="22"/>
          <w:szCs w:val="22"/>
        </w:rPr>
      </w:pPr>
      <w:r w:rsidRPr="1C44F289">
        <w:rPr>
          <w:rFonts w:ascii="Tahoma" w:hAnsi="Tahoma" w:cs="Tahoma"/>
          <w:sz w:val="22"/>
          <w:szCs w:val="22"/>
        </w:rPr>
        <w:t xml:space="preserve">Prodávající se zavazuje </w:t>
      </w:r>
      <w:r w:rsidR="00BB55ED" w:rsidRPr="1C44F289">
        <w:rPr>
          <w:rFonts w:ascii="Tahoma" w:hAnsi="Tahoma" w:cs="Tahoma"/>
          <w:sz w:val="22"/>
          <w:szCs w:val="22"/>
        </w:rPr>
        <w:t xml:space="preserve">odevzdat kupujícímu </w:t>
      </w:r>
      <w:r w:rsidRPr="1C44F289">
        <w:rPr>
          <w:rFonts w:ascii="Tahoma" w:hAnsi="Tahoma" w:cs="Tahoma"/>
          <w:sz w:val="22"/>
          <w:szCs w:val="22"/>
        </w:rPr>
        <w:t>zboží nejpozději do</w:t>
      </w:r>
      <w:r w:rsidR="005A6D49" w:rsidRPr="1C44F289">
        <w:rPr>
          <w:rFonts w:ascii="Tahoma" w:hAnsi="Tahoma" w:cs="Tahoma"/>
          <w:sz w:val="22"/>
          <w:szCs w:val="22"/>
        </w:rPr>
        <w:t xml:space="preserve"> </w:t>
      </w:r>
      <w:r w:rsidR="5ACB1C34" w:rsidRPr="1C44F289">
        <w:rPr>
          <w:rFonts w:ascii="Tahoma" w:hAnsi="Tahoma" w:cs="Tahoma"/>
          <w:sz w:val="22"/>
          <w:szCs w:val="22"/>
        </w:rPr>
        <w:t>21</w:t>
      </w:r>
      <w:r w:rsidR="0ECD64A6" w:rsidRPr="1C44F289">
        <w:rPr>
          <w:rFonts w:ascii="Tahoma" w:hAnsi="Tahoma" w:cs="Tahoma"/>
          <w:sz w:val="22"/>
          <w:szCs w:val="22"/>
        </w:rPr>
        <w:t xml:space="preserve"> </w:t>
      </w:r>
      <w:r w:rsidR="00EC2F17" w:rsidRPr="1C44F289">
        <w:rPr>
          <w:rFonts w:ascii="Tahoma" w:hAnsi="Tahoma" w:cs="Tahoma"/>
          <w:sz w:val="22"/>
          <w:szCs w:val="22"/>
        </w:rPr>
        <w:t>dnů od</w:t>
      </w:r>
      <w:r w:rsidR="00C53BA0" w:rsidRPr="1C44F289">
        <w:rPr>
          <w:rFonts w:ascii="Tahoma" w:hAnsi="Tahoma" w:cs="Tahoma"/>
          <w:sz w:val="22"/>
          <w:szCs w:val="22"/>
        </w:rPr>
        <w:t> </w:t>
      </w:r>
      <w:r w:rsidR="00EC2F17" w:rsidRPr="1C44F289">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22C06CC8"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306C22FE">
        <w:rPr>
          <w:rFonts w:ascii="Tahoma" w:hAnsi="Tahoma" w:cs="Tahoma"/>
          <w:sz w:val="22"/>
          <w:szCs w:val="22"/>
        </w:rPr>
        <w:t>Při dodání zboží do místa plnění dle čl.</w:t>
      </w:r>
      <w:r w:rsidR="00BA7EAD" w:rsidRPr="306C22FE">
        <w:rPr>
          <w:rFonts w:ascii="Tahoma" w:hAnsi="Tahoma" w:cs="Tahoma"/>
          <w:sz w:val="22"/>
          <w:szCs w:val="22"/>
        </w:rPr>
        <w:t> </w:t>
      </w:r>
      <w:r w:rsidR="00E967C5" w:rsidRPr="306C22FE">
        <w:rPr>
          <w:rFonts w:ascii="Tahoma" w:hAnsi="Tahoma" w:cs="Tahoma"/>
          <w:sz w:val="22"/>
          <w:szCs w:val="22"/>
        </w:rPr>
        <w:t>V</w:t>
      </w:r>
      <w:r w:rsidRPr="306C22FE">
        <w:rPr>
          <w:rFonts w:ascii="Tahoma" w:hAnsi="Tahoma" w:cs="Tahoma"/>
          <w:sz w:val="22"/>
          <w:szCs w:val="22"/>
        </w:rPr>
        <w:t xml:space="preserve"> této smlouvy předat kupujícímu </w:t>
      </w:r>
      <w:r w:rsidR="00452C00" w:rsidRPr="306C22FE">
        <w:rPr>
          <w:rFonts w:ascii="Tahoma" w:hAnsi="Tahoma" w:cs="Tahoma"/>
          <w:sz w:val="22"/>
          <w:szCs w:val="22"/>
        </w:rPr>
        <w:t>d</w:t>
      </w:r>
      <w:r w:rsidRPr="306C22FE">
        <w:rPr>
          <w:rFonts w:ascii="Tahoma" w:hAnsi="Tahoma" w:cs="Tahoma"/>
          <w:sz w:val="22"/>
          <w:szCs w:val="22"/>
        </w:rPr>
        <w:t>oklady, které se ke zboží vztahují</w:t>
      </w:r>
      <w:r w:rsidR="00452C00" w:rsidRPr="306C22FE">
        <w:rPr>
          <w:rFonts w:ascii="Tahoma" w:hAnsi="Tahoma" w:cs="Tahoma"/>
          <w:sz w:val="22"/>
          <w:szCs w:val="22"/>
        </w:rPr>
        <w:t xml:space="preserve"> </w:t>
      </w:r>
      <w:r w:rsidRPr="306C22FE">
        <w:rPr>
          <w:rFonts w:ascii="Tahoma" w:hAnsi="Tahoma" w:cs="Tahoma"/>
          <w:sz w:val="22"/>
          <w:szCs w:val="22"/>
        </w:rPr>
        <w:t>ve smyslu §</w:t>
      </w:r>
      <w:r w:rsidR="00BA7EAD" w:rsidRPr="306C22FE">
        <w:rPr>
          <w:rFonts w:ascii="Tahoma" w:hAnsi="Tahoma" w:cs="Tahoma"/>
          <w:sz w:val="22"/>
          <w:szCs w:val="22"/>
        </w:rPr>
        <w:t> </w:t>
      </w:r>
      <w:r w:rsidR="005C7268" w:rsidRPr="306C22FE">
        <w:rPr>
          <w:rFonts w:ascii="Tahoma" w:hAnsi="Tahoma" w:cs="Tahoma"/>
          <w:sz w:val="22"/>
          <w:szCs w:val="22"/>
        </w:rPr>
        <w:t>2087</w:t>
      </w:r>
      <w:r w:rsidRPr="306C22FE">
        <w:rPr>
          <w:rFonts w:ascii="Tahoma" w:hAnsi="Tahoma" w:cs="Tahoma"/>
          <w:sz w:val="22"/>
          <w:szCs w:val="22"/>
        </w:rPr>
        <w:t xml:space="preserve"> </w:t>
      </w:r>
      <w:r w:rsidR="005C7268" w:rsidRPr="306C22FE">
        <w:rPr>
          <w:rFonts w:ascii="Tahoma" w:hAnsi="Tahoma" w:cs="Tahoma"/>
          <w:sz w:val="22"/>
          <w:szCs w:val="22"/>
        </w:rPr>
        <w:t xml:space="preserve">občanského </w:t>
      </w:r>
      <w:r w:rsidR="00587A33" w:rsidRPr="306C22FE">
        <w:rPr>
          <w:rFonts w:ascii="Tahoma" w:hAnsi="Tahoma" w:cs="Tahoma"/>
          <w:sz w:val="22"/>
          <w:szCs w:val="22"/>
        </w:rPr>
        <w:t xml:space="preserve">zákoníku </w:t>
      </w:r>
      <w:r w:rsidRPr="306C22FE">
        <w:rPr>
          <w:rFonts w:ascii="Tahoma" w:hAnsi="Tahoma" w:cs="Tahoma"/>
          <w:sz w:val="22"/>
          <w:szCs w:val="22"/>
        </w:rPr>
        <w:t>(záruční list</w:t>
      </w:r>
      <w:r w:rsidR="06B71807" w:rsidRPr="306C22FE">
        <w:rPr>
          <w:rFonts w:ascii="Tahoma" w:hAnsi="Tahoma" w:cs="Tahoma"/>
          <w:sz w:val="22"/>
          <w:szCs w:val="22"/>
        </w:rPr>
        <w:t xml:space="preserve"> </w:t>
      </w:r>
      <w:r w:rsidRPr="306C22FE">
        <w:rPr>
          <w:rFonts w:ascii="Tahoma" w:hAnsi="Tahoma" w:cs="Tahoma"/>
          <w:sz w:val="22"/>
          <w:szCs w:val="22"/>
        </w:rPr>
        <w:t>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9A1E8E" w:rsidRDefault="00066D69" w:rsidP="6CB9B229">
      <w:pPr>
        <w:numPr>
          <w:ilvl w:val="0"/>
          <w:numId w:val="11"/>
        </w:numPr>
        <w:tabs>
          <w:tab w:val="clear" w:pos="1146"/>
          <w:tab w:val="left" w:pos="851"/>
        </w:tabs>
        <w:spacing w:before="60"/>
        <w:ind w:left="850" w:hanging="425"/>
        <w:rPr>
          <w:rFonts w:ascii="Tahoma" w:hAnsi="Tahoma" w:cs="Tahoma"/>
          <w:sz w:val="22"/>
          <w:szCs w:val="22"/>
        </w:rPr>
      </w:pPr>
      <w:r w:rsidRPr="009A1E8E">
        <w:rPr>
          <w:rFonts w:ascii="Tahoma" w:hAnsi="Tahoma" w:cs="Tahoma"/>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096FA406"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3D819B32">
        <w:rPr>
          <w:rFonts w:ascii="Tahoma" w:hAnsi="Tahoma" w:cs="Tahoma"/>
          <w:sz w:val="22"/>
          <w:szCs w:val="22"/>
        </w:rPr>
        <w:t>-</w:t>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6B113D6" w14:textId="1001A31E" w:rsidR="00066D69" w:rsidRPr="00343967" w:rsidRDefault="003C3AEF" w:rsidP="002358D2">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0CEF2AD6" w14:textId="50124F5F" w:rsidR="00066D69" w:rsidRPr="00343967" w:rsidRDefault="002358D2" w:rsidP="306C22FE">
      <w:pPr>
        <w:pStyle w:val="Zkladntext"/>
        <w:numPr>
          <w:ilvl w:val="0"/>
          <w:numId w:val="8"/>
        </w:numPr>
        <w:tabs>
          <w:tab w:val="clear" w:pos="360"/>
          <w:tab w:val="clear" w:pos="1418"/>
        </w:tabs>
        <w:rPr>
          <w:rFonts w:ascii="Tahoma" w:hAnsi="Tahoma" w:cs="Tahoma"/>
          <w:sz w:val="22"/>
          <w:szCs w:val="22"/>
        </w:rPr>
      </w:pPr>
      <w:r w:rsidRPr="1BCE0860">
        <w:rPr>
          <w:rFonts w:ascii="Tahoma" w:hAnsi="Tahoma" w:cs="Tahoma"/>
          <w:sz w:val="22"/>
          <w:szCs w:val="22"/>
        </w:rPr>
        <w:t>Úhrada kupní ceny bude provedena po odevzdání zboží dle čl. VIII odst. 1 této smlouvy formou faktury.</w:t>
      </w:r>
      <w:r>
        <w:rPr>
          <w:rFonts w:ascii="Tahoma" w:hAnsi="Tahoma" w:cs="Tahoma"/>
          <w:sz w:val="22"/>
          <w:szCs w:val="22"/>
        </w:rPr>
        <w:t xml:space="preserve"> </w:t>
      </w:r>
      <w:r w:rsidRPr="306C22FE">
        <w:rPr>
          <w:rFonts w:ascii="Tahoma" w:hAnsi="Tahoma" w:cs="Tahoma"/>
          <w:sz w:val="22"/>
          <w:szCs w:val="22"/>
        </w:rPr>
        <w:t>Zálohové platby nebudou poskytovány</w:t>
      </w:r>
      <w:r>
        <w:rPr>
          <w:rFonts w:ascii="Tahoma" w:hAnsi="Tahoma" w:cs="Tahoma"/>
          <w:sz w:val="22"/>
          <w:szCs w:val="22"/>
        </w:rPr>
        <w:t>.</w:t>
      </w:r>
      <w:r w:rsidRPr="306C22FE">
        <w:rPr>
          <w:rFonts w:ascii="Tahoma" w:hAnsi="Tahoma" w:cs="Tahoma"/>
          <w:b/>
          <w:bCs/>
          <w:sz w:val="22"/>
          <w:szCs w:val="22"/>
        </w:rPr>
        <w:t xml:space="preserve"> </w:t>
      </w:r>
      <w:r w:rsidR="7214AEC2" w:rsidRPr="306C22FE">
        <w:rPr>
          <w:rFonts w:ascii="Tahoma" w:hAnsi="Tahoma" w:cs="Tahoma"/>
          <w:b/>
          <w:bCs/>
          <w:sz w:val="22"/>
          <w:szCs w:val="22"/>
        </w:rPr>
        <w:t>J</w:t>
      </w:r>
      <w:r w:rsidR="009000E8" w:rsidRPr="306C22FE">
        <w:rPr>
          <w:rFonts w:ascii="Tahoma" w:hAnsi="Tahoma" w:cs="Tahoma"/>
          <w:b/>
          <w:bCs/>
          <w:sz w:val="22"/>
          <w:szCs w:val="22"/>
        </w:rPr>
        <w:t>e-li prodávající plátcem DPH</w:t>
      </w:r>
      <w:r w:rsidR="009000E8"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306C22FE">
        <w:rPr>
          <w:rFonts w:ascii="Tahoma" w:hAnsi="Tahoma" w:cs="Tahoma"/>
          <w:b/>
          <w:bCs/>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2781C4C8"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faktury,</w:t>
      </w:r>
    </w:p>
    <w:p w14:paraId="615DA852" w14:textId="778B98F4"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3D2BAE01">
        <w:rPr>
          <w:rFonts w:ascii="Tahoma" w:hAnsi="Tahoma" w:cs="Tahoma"/>
          <w:sz w:val="22"/>
          <w:szCs w:val="22"/>
        </w:rPr>
        <w:t xml:space="preserve">předmět </w:t>
      </w:r>
      <w:r w:rsidR="00E86115" w:rsidRPr="3D2BAE01">
        <w:rPr>
          <w:rFonts w:ascii="Tahoma" w:hAnsi="Tahoma" w:cs="Tahoma"/>
          <w:sz w:val="22"/>
          <w:szCs w:val="22"/>
        </w:rPr>
        <w:t>smlouvy</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2B780F8E">
        <w:rPr>
          <w:rFonts w:ascii="Tahoma" w:hAnsi="Tahoma" w:cs="Tahoma"/>
          <w:sz w:val="22"/>
          <w:szCs w:val="22"/>
        </w:rPr>
        <w:lastRenderedPageBreak/>
        <w:t>lhůtu splatnosti faktury,</w:t>
      </w:r>
      <w:smartTag w:uri="urn:schemas-microsoft-com:office:smarttags" w:element="PersonName"/>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3D2BAE01">
        <w:rPr>
          <w:rFonts w:ascii="Tahoma" w:hAnsi="Tahoma" w:cs="Tahoma"/>
          <w:sz w:val="22"/>
          <w:szCs w:val="22"/>
        </w:rPr>
        <w:t>jméno a vlastnoruční podpis osoby, která fakturu vystavila, včetně kontaktního telefonu</w:t>
      </w:r>
      <w:r w:rsidR="00C52FDF" w:rsidRPr="3D2BAE01">
        <w:rPr>
          <w:rFonts w:ascii="Tahoma" w:hAnsi="Tahoma" w:cs="Tahoma"/>
          <w:sz w:val="22"/>
          <w:szCs w:val="22"/>
        </w:rPr>
        <w:t>.</w:t>
      </w:r>
    </w:p>
    <w:p w14:paraId="73F8E4FE" w14:textId="09152CC2"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 xml:space="preserve">Lhůta splatnosti faktury činí </w:t>
      </w:r>
      <w:r w:rsidR="5C5F1D99" w:rsidRPr="306C22FE">
        <w:rPr>
          <w:rFonts w:ascii="Tahoma" w:hAnsi="Tahoma" w:cs="Tahoma"/>
          <w:b/>
          <w:bCs/>
          <w:sz w:val="22"/>
          <w:szCs w:val="22"/>
        </w:rPr>
        <w:t>14</w:t>
      </w:r>
      <w:r w:rsidR="5C5F1D99" w:rsidRPr="306C22FE">
        <w:rPr>
          <w:rFonts w:ascii="Tahoma" w:hAnsi="Tahoma" w:cs="Tahoma"/>
          <w:sz w:val="22"/>
          <w:szCs w:val="22"/>
        </w:rPr>
        <w:t xml:space="preserve"> </w:t>
      </w:r>
      <w:r w:rsidRPr="306C22FE">
        <w:rPr>
          <w:rFonts w:ascii="Tahoma" w:hAnsi="Tahoma" w:cs="Tahoma"/>
          <w:sz w:val="22"/>
          <w:szCs w:val="22"/>
        </w:rPr>
        <w:t>kalendářních dnů ode dne jejího doručení</w:t>
      </w:r>
      <w:r w:rsidR="00717161" w:rsidRPr="306C22FE">
        <w:rPr>
          <w:rFonts w:ascii="Tahoma" w:hAnsi="Tahoma" w:cs="Tahoma"/>
          <w:sz w:val="22"/>
          <w:szCs w:val="22"/>
        </w:rPr>
        <w:t xml:space="preserve"> kupujícímu</w:t>
      </w:r>
      <w:r w:rsidRPr="306C22FE">
        <w:rPr>
          <w:rFonts w:ascii="Tahoma" w:hAnsi="Tahoma" w:cs="Tahoma"/>
          <w:sz w:val="22"/>
          <w:szCs w:val="22"/>
        </w:rPr>
        <w:t>.</w:t>
      </w:r>
      <w:smartTag w:uri="urn:schemas-microsoft-com:office:smarttags" w:element="PersonName"/>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Povinnost zaplatit kupní cenu je splněna dnem odepsání příslušné částky z účtu kupujícího.</w:t>
      </w:r>
    </w:p>
    <w:p w14:paraId="21A36683" w14:textId="1DD53811"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6519F11F" w:rsidRPr="0024681B">
        <w:rPr>
          <w:rFonts w:ascii="Tahoma" w:hAnsi="Tahoma" w:cs="Tahoma"/>
          <w:sz w:val="22"/>
          <w:szCs w:val="22"/>
        </w:rPr>
        <w:t>-</w:t>
      </w:r>
      <w:r w:rsidRPr="0024681B">
        <w:rPr>
          <w:rFonts w:ascii="Tahoma" w:hAnsi="Tahoma" w:cs="Tahoma"/>
          <w:sz w:val="22"/>
          <w:szCs w:val="22"/>
        </w:rPr>
        <w:t>li faktura obsahovat některou povinnou nebo dohodnutou náležitost nebo bude</w:t>
      </w:r>
      <w:r w:rsidR="2DFB38FE" w:rsidRPr="0024681B">
        <w:rPr>
          <w:rFonts w:ascii="Tahoma" w:hAnsi="Tahoma" w:cs="Tahoma"/>
          <w:sz w:val="22"/>
          <w:szCs w:val="22"/>
        </w:rPr>
        <w:t>-</w:t>
      </w:r>
      <w:r w:rsidR="009A1E8E">
        <w:rPr>
          <w:rFonts w:ascii="Tahoma" w:hAnsi="Tahoma" w:cs="Tahoma"/>
          <w:sz w:val="22"/>
          <w:szCs w:val="22"/>
        </w:rPr>
        <w:noBreakHyphen/>
      </w:r>
      <w:proofErr w:type="spellStart"/>
      <w:r w:rsidR="008863D2" w:rsidRPr="00074786">
        <w:rPr>
          <w:rFonts w:ascii="Tahoma" w:hAnsi="Tahoma" w:cs="Tahoma"/>
          <w:sz w:val="22"/>
          <w:szCs w:val="22"/>
        </w:rPr>
        <w:t>li</w:t>
      </w:r>
      <w:proofErr w:type="spellEnd"/>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 xml:space="preserve">Je-li prodávající plátcem DPH, </w:t>
      </w:r>
      <w:r w:rsidR="00206335" w:rsidRPr="306C22FE">
        <w:rPr>
          <w:rFonts w:ascii="Tahoma" w:hAnsi="Tahoma" w:cs="Tahoma"/>
          <w:sz w:val="22"/>
          <w:szCs w:val="22"/>
        </w:rPr>
        <w:t xml:space="preserve">uplatní </w:t>
      </w:r>
      <w:r w:rsidR="00B76E24" w:rsidRPr="306C22FE">
        <w:rPr>
          <w:rFonts w:ascii="Tahoma" w:hAnsi="Tahoma" w:cs="Tahoma"/>
          <w:sz w:val="22"/>
          <w:szCs w:val="22"/>
        </w:rPr>
        <w:t xml:space="preserve">kupující </w:t>
      </w:r>
      <w:r w:rsidR="00206335" w:rsidRPr="306C22FE">
        <w:rPr>
          <w:rFonts w:ascii="Tahoma" w:hAnsi="Tahoma" w:cs="Tahoma"/>
          <w:sz w:val="22"/>
          <w:szCs w:val="22"/>
        </w:rPr>
        <w:t>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w:t>
      </w:r>
      <w:r w:rsidR="00BD5FB9" w:rsidRPr="306C22FE">
        <w:rPr>
          <w:rFonts w:ascii="Tahoma" w:hAnsi="Tahoma" w:cs="Tahoma"/>
          <w:sz w:val="22"/>
          <w:szCs w:val="22"/>
        </w:rPr>
        <w:t>ého správce daně v případě, že:</w:t>
      </w:r>
      <w:smartTag w:uri="urn:schemas-microsoft-com:office:smarttags" w:element="PersonName"/>
    </w:p>
    <w:p w14:paraId="6952C5D8" w14:textId="77777777" w:rsidR="00206335" w:rsidRPr="0024681B" w:rsidRDefault="00206335" w:rsidP="6CB9B229">
      <w:pPr>
        <w:numPr>
          <w:ilvl w:val="0"/>
          <w:numId w:val="25"/>
        </w:numPr>
        <w:tabs>
          <w:tab w:val="clear" w:pos="360"/>
          <w:tab w:val="num" w:pos="720"/>
        </w:tabs>
        <w:spacing w:after="60"/>
        <w:ind w:left="720"/>
        <w:jc w:val="both"/>
        <w:rPr>
          <w:rFonts w:ascii="Tahoma" w:hAnsi="Tahoma" w:cs="Tahoma"/>
          <w:sz w:val="22"/>
          <w:szCs w:val="22"/>
        </w:rPr>
      </w:pPr>
      <w:r w:rsidRPr="6CB9B229">
        <w:rPr>
          <w:rFonts w:ascii="Tahoma" w:hAnsi="Tahoma" w:cs="Tahoma"/>
          <w:sz w:val="22"/>
          <w:szCs w:val="22"/>
        </w:rPr>
        <w:t xml:space="preserve">prodávající bude ke dni </w:t>
      </w:r>
      <w:r w:rsidR="00BD5FB9" w:rsidRPr="6CB9B229">
        <w:rPr>
          <w:rFonts w:ascii="Tahoma" w:hAnsi="Tahoma" w:cs="Tahoma"/>
          <w:sz w:val="22"/>
          <w:szCs w:val="22"/>
        </w:rPr>
        <w:t xml:space="preserve">poskytnutí úplaty nebo ke dni </w:t>
      </w:r>
      <w:r w:rsidRPr="6CB9B229">
        <w:rPr>
          <w:rFonts w:ascii="Tahoma" w:hAnsi="Tahoma" w:cs="Tahoma"/>
          <w:sz w:val="22"/>
          <w:szCs w:val="22"/>
        </w:rPr>
        <w:t>uskutečnění zdanitelného plnění zveřejněn v aplikaci „Registr DPH“ jako nespolehlivý plátce, nebo</w:t>
      </w:r>
    </w:p>
    <w:p w14:paraId="277CDD8A" w14:textId="34448EEA" w:rsidR="002E23FB" w:rsidRPr="00E86115" w:rsidRDefault="00206335" w:rsidP="6CB9B229">
      <w:pPr>
        <w:numPr>
          <w:ilvl w:val="0"/>
          <w:numId w:val="25"/>
        </w:numPr>
        <w:tabs>
          <w:tab w:val="clear" w:pos="360"/>
          <w:tab w:val="num" w:pos="720"/>
        </w:tabs>
        <w:spacing w:after="60"/>
        <w:ind w:left="720"/>
        <w:jc w:val="both"/>
        <w:rPr>
          <w:rFonts w:ascii="Tahoma" w:hAnsi="Tahoma" w:cs="Tahoma"/>
          <w:sz w:val="22"/>
          <w:szCs w:val="22"/>
        </w:rPr>
      </w:pPr>
      <w:r w:rsidRPr="6CB9B229">
        <w:rPr>
          <w:rFonts w:ascii="Tahoma" w:hAnsi="Tahoma" w:cs="Tahoma"/>
          <w:sz w:val="22"/>
          <w:szCs w:val="22"/>
        </w:rPr>
        <w:t xml:space="preserve">prodávající bude ke dni </w:t>
      </w:r>
      <w:r w:rsidR="00BD5FB9" w:rsidRPr="6CB9B229">
        <w:rPr>
          <w:rFonts w:ascii="Tahoma" w:hAnsi="Tahoma" w:cs="Tahoma"/>
          <w:sz w:val="22"/>
          <w:szCs w:val="22"/>
        </w:rPr>
        <w:t xml:space="preserve">poskytnutí úplaty nebo ke dni </w:t>
      </w:r>
      <w:r w:rsidRPr="6CB9B229">
        <w:rPr>
          <w:rFonts w:ascii="Tahoma" w:hAnsi="Tahoma" w:cs="Tahoma"/>
          <w:sz w:val="22"/>
          <w:szCs w:val="22"/>
        </w:rPr>
        <w:t>uskutečnění zdanitelného plnění v insolvenčním řízení</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1306C68E"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3750C24F">
        <w:rPr>
          <w:rFonts w:ascii="Tahoma" w:hAnsi="Tahoma" w:cs="Tahoma"/>
          <w:sz w:val="22"/>
          <w:szCs w:val="22"/>
        </w:rPr>
        <w:t xml:space="preserve">Prodávající kupujícímu na zboží poskytuje záruku za jakost </w:t>
      </w:r>
      <w:r w:rsidR="004B505D" w:rsidRPr="3750C24F">
        <w:rPr>
          <w:rFonts w:ascii="Tahoma" w:hAnsi="Tahoma" w:cs="Tahoma"/>
          <w:sz w:val="22"/>
          <w:szCs w:val="22"/>
        </w:rPr>
        <w:t xml:space="preserve">(dále jen „záruka“) </w:t>
      </w:r>
      <w:r w:rsidRPr="3750C24F">
        <w:rPr>
          <w:rFonts w:ascii="Tahoma" w:hAnsi="Tahoma" w:cs="Tahoma"/>
          <w:sz w:val="22"/>
          <w:szCs w:val="22"/>
        </w:rPr>
        <w:t>ve</w:t>
      </w:r>
      <w:r w:rsidR="002056DB" w:rsidRPr="3750C24F">
        <w:rPr>
          <w:rFonts w:ascii="Tahoma" w:hAnsi="Tahoma" w:cs="Tahoma"/>
          <w:sz w:val="22"/>
          <w:szCs w:val="22"/>
        </w:rPr>
        <w:t> </w:t>
      </w:r>
      <w:r w:rsidRPr="3750C24F">
        <w:rPr>
          <w:rFonts w:ascii="Tahoma" w:hAnsi="Tahoma" w:cs="Tahoma"/>
          <w:sz w:val="22"/>
          <w:szCs w:val="22"/>
        </w:rPr>
        <w:t>smyslu §</w:t>
      </w:r>
      <w:r w:rsidR="002056DB" w:rsidRPr="3750C24F">
        <w:rPr>
          <w:rFonts w:ascii="Tahoma" w:hAnsi="Tahoma" w:cs="Tahoma"/>
          <w:sz w:val="22"/>
          <w:szCs w:val="22"/>
        </w:rPr>
        <w:t> </w:t>
      </w:r>
      <w:r w:rsidR="001E5ADC" w:rsidRPr="3750C24F">
        <w:rPr>
          <w:rFonts w:ascii="Tahoma" w:hAnsi="Tahoma" w:cs="Tahoma"/>
          <w:sz w:val="22"/>
          <w:szCs w:val="22"/>
        </w:rPr>
        <w:t xml:space="preserve">2113 </w:t>
      </w:r>
      <w:r w:rsidRPr="3750C24F">
        <w:rPr>
          <w:rFonts w:ascii="Tahoma" w:hAnsi="Tahoma" w:cs="Tahoma"/>
          <w:sz w:val="22"/>
          <w:szCs w:val="22"/>
        </w:rPr>
        <w:t>a</w:t>
      </w:r>
      <w:r w:rsidR="002056DB" w:rsidRPr="3750C24F">
        <w:rPr>
          <w:rFonts w:ascii="Tahoma" w:hAnsi="Tahoma" w:cs="Tahoma"/>
          <w:sz w:val="22"/>
          <w:szCs w:val="22"/>
        </w:rPr>
        <w:t> </w:t>
      </w:r>
      <w:r w:rsidRPr="3750C24F">
        <w:rPr>
          <w:rFonts w:ascii="Tahoma" w:hAnsi="Tahoma" w:cs="Tahoma"/>
          <w:sz w:val="22"/>
          <w:szCs w:val="22"/>
        </w:rPr>
        <w:t xml:space="preserve">násl. </w:t>
      </w:r>
      <w:r w:rsidR="001E5ADC" w:rsidRPr="3750C24F">
        <w:rPr>
          <w:rFonts w:ascii="Tahoma" w:hAnsi="Tahoma" w:cs="Tahoma"/>
          <w:sz w:val="22"/>
          <w:szCs w:val="22"/>
        </w:rPr>
        <w:t xml:space="preserve">občanského </w:t>
      </w:r>
      <w:r w:rsidR="00160D28" w:rsidRPr="3750C24F">
        <w:rPr>
          <w:rFonts w:ascii="Tahoma" w:hAnsi="Tahoma" w:cs="Tahoma"/>
          <w:sz w:val="22"/>
          <w:szCs w:val="22"/>
        </w:rPr>
        <w:t>zákoníku</w:t>
      </w:r>
      <w:r w:rsidRPr="3750C24F">
        <w:rPr>
          <w:rFonts w:ascii="Tahoma" w:hAnsi="Tahoma" w:cs="Tahoma"/>
          <w:sz w:val="22"/>
          <w:szCs w:val="22"/>
        </w:rPr>
        <w:t xml:space="preserve">, a to v délce </w:t>
      </w:r>
      <w:r w:rsidR="107610A3" w:rsidRPr="3750C24F">
        <w:rPr>
          <w:rFonts w:ascii="Tahoma" w:hAnsi="Tahoma" w:cs="Tahoma"/>
          <w:b/>
          <w:bCs/>
          <w:sz w:val="22"/>
          <w:szCs w:val="22"/>
        </w:rPr>
        <w:t xml:space="preserve">36 </w:t>
      </w:r>
      <w:r w:rsidR="0023024F" w:rsidRPr="3750C24F">
        <w:rPr>
          <w:rFonts w:ascii="Tahoma" w:hAnsi="Tahoma" w:cs="Tahoma"/>
          <w:sz w:val="22"/>
          <w:szCs w:val="22"/>
        </w:rPr>
        <w:t>m</w:t>
      </w:r>
      <w:r w:rsidRPr="3750C24F">
        <w:rPr>
          <w:rFonts w:ascii="Tahoma" w:hAnsi="Tahoma" w:cs="Tahoma"/>
          <w:sz w:val="22"/>
          <w:szCs w:val="22"/>
        </w:rPr>
        <w:t>ěsíců</w:t>
      </w:r>
      <w:r w:rsidR="006976FB" w:rsidRPr="3750C24F">
        <w:rPr>
          <w:rFonts w:ascii="Tahoma" w:hAnsi="Tahoma" w:cs="Tahoma"/>
          <w:sz w:val="22"/>
          <w:szCs w:val="22"/>
        </w:rPr>
        <w:t xml:space="preserve"> </w:t>
      </w:r>
      <w:r w:rsidR="28084F7C" w:rsidRPr="3750C24F">
        <w:rPr>
          <w:rFonts w:ascii="Tahoma" w:hAnsi="Tahoma" w:cs="Tahoma"/>
          <w:sz w:val="22"/>
          <w:szCs w:val="22"/>
        </w:rPr>
        <w:t>na PC</w:t>
      </w:r>
      <w:r w:rsidR="00495D7A">
        <w:rPr>
          <w:rFonts w:ascii="Tahoma" w:hAnsi="Tahoma" w:cs="Tahoma"/>
          <w:sz w:val="22"/>
          <w:szCs w:val="22"/>
        </w:rPr>
        <w:t xml:space="preserve"> a monitory</w:t>
      </w:r>
      <w:r w:rsidR="28084F7C" w:rsidRPr="3750C24F">
        <w:rPr>
          <w:rFonts w:ascii="Tahoma" w:hAnsi="Tahoma" w:cs="Tahoma"/>
          <w:sz w:val="22"/>
          <w:szCs w:val="22"/>
        </w:rPr>
        <w:t xml:space="preserve"> </w:t>
      </w:r>
      <w:r w:rsidR="006976FB" w:rsidRPr="3750C24F">
        <w:rPr>
          <w:rFonts w:ascii="Tahoma" w:hAnsi="Tahoma" w:cs="Tahoma"/>
          <w:sz w:val="22"/>
          <w:szCs w:val="22"/>
        </w:rPr>
        <w:t>(dále též „záruční doba“)</w:t>
      </w:r>
      <w:r w:rsidR="007E0F26" w:rsidRPr="3750C24F">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lastRenderedPageBreak/>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0815F5AF"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5752C7F1" w14:textId="59248CF6" w:rsidR="007914E4" w:rsidRPr="00343967" w:rsidRDefault="007E64F1" w:rsidP="008F4E65">
      <w:pPr>
        <w:numPr>
          <w:ilvl w:val="0"/>
          <w:numId w:val="6"/>
        </w:numPr>
        <w:tabs>
          <w:tab w:val="clear" w:pos="720"/>
        </w:tabs>
        <w:spacing w:before="120"/>
        <w:ind w:left="357" w:hanging="357"/>
        <w:jc w:val="both"/>
        <w:rPr>
          <w:rFonts w:ascii="Tahoma" w:hAnsi="Tahoma" w:cs="Tahoma"/>
          <w:sz w:val="22"/>
          <w:szCs w:val="22"/>
        </w:rPr>
      </w:pPr>
      <w:r w:rsidRPr="3D2BAE01">
        <w:rPr>
          <w:rFonts w:ascii="Tahoma" w:hAnsi="Tahoma" w:cs="Tahoma"/>
          <w:sz w:val="22"/>
          <w:szCs w:val="22"/>
        </w:rPr>
        <w:t>Kupující má právo na odstranění vady dodáním nové věci nebo opravou</w:t>
      </w:r>
      <w:r w:rsidR="00147955" w:rsidRPr="3D2BAE01">
        <w:rPr>
          <w:rFonts w:ascii="Tahoma" w:hAnsi="Tahoma" w:cs="Tahoma"/>
          <w:sz w:val="22"/>
          <w:szCs w:val="22"/>
        </w:rPr>
        <w:t>;</w:t>
      </w:r>
      <w:r w:rsidR="00A22C93" w:rsidRPr="3D2BAE01">
        <w:rPr>
          <w:rFonts w:ascii="Tahoma" w:hAnsi="Tahoma" w:cs="Tahoma"/>
          <w:sz w:val="22"/>
          <w:szCs w:val="22"/>
        </w:rPr>
        <w:t xml:space="preserve"> je-li vadné plnění podstatným porušením smlouvy</w:t>
      </w:r>
      <w:r w:rsidR="00147955" w:rsidRPr="3D2BAE01">
        <w:rPr>
          <w:rFonts w:ascii="Tahoma" w:hAnsi="Tahoma" w:cs="Tahoma"/>
          <w:sz w:val="22"/>
          <w:szCs w:val="22"/>
        </w:rPr>
        <w:t>,</w:t>
      </w:r>
      <w:r w:rsidR="00A22C93" w:rsidRPr="3D2BAE01">
        <w:rPr>
          <w:rFonts w:ascii="Tahoma" w:hAnsi="Tahoma" w:cs="Tahoma"/>
          <w:sz w:val="22"/>
          <w:szCs w:val="22"/>
        </w:rPr>
        <w:t xml:space="preserve"> </w:t>
      </w:r>
      <w:r w:rsidR="008F4E65" w:rsidRPr="3D2BAE01">
        <w:rPr>
          <w:rFonts w:ascii="Tahoma" w:hAnsi="Tahoma" w:cs="Tahoma"/>
          <w:sz w:val="22"/>
          <w:szCs w:val="22"/>
        </w:rPr>
        <w:t xml:space="preserve">má </w:t>
      </w:r>
      <w:r w:rsidR="00A22C93" w:rsidRPr="3D2BAE01">
        <w:rPr>
          <w:rFonts w:ascii="Tahoma" w:hAnsi="Tahoma" w:cs="Tahoma"/>
          <w:sz w:val="22"/>
          <w:szCs w:val="22"/>
        </w:rPr>
        <w:t xml:space="preserve">také právo od smlouvy odstoupit. Právo volby </w:t>
      </w:r>
      <w:r w:rsidR="008B421D" w:rsidRPr="3D2BAE01">
        <w:rPr>
          <w:rFonts w:ascii="Tahoma" w:hAnsi="Tahoma" w:cs="Tahoma"/>
          <w:sz w:val="22"/>
          <w:szCs w:val="22"/>
        </w:rPr>
        <w:t>plnění má kupující.</w:t>
      </w:r>
      <w:r w:rsidR="00B63C03" w:rsidRPr="3D2BAE01">
        <w:rPr>
          <w:rFonts w:ascii="Tahoma" w:hAnsi="Tahoma" w:cs="Tahoma"/>
          <w:sz w:val="22"/>
          <w:szCs w:val="22"/>
        </w:rPr>
        <w:t xml:space="preserve"> </w:t>
      </w:r>
    </w:p>
    <w:p w14:paraId="454F65D9" w14:textId="4140D3B4" w:rsidR="00ED2FFF" w:rsidRDefault="00ED2FFF" w:rsidP="000B0EE4">
      <w:pPr>
        <w:numPr>
          <w:ilvl w:val="0"/>
          <w:numId w:val="6"/>
        </w:numPr>
        <w:tabs>
          <w:tab w:val="clear" w:pos="720"/>
          <w:tab w:val="num" w:pos="522"/>
        </w:tabs>
        <w:spacing w:before="120"/>
        <w:ind w:left="357" w:hanging="357"/>
        <w:jc w:val="both"/>
        <w:rPr>
          <w:rFonts w:ascii="Tahoma" w:hAnsi="Tahoma" w:cs="Tahoma"/>
          <w:sz w:val="22"/>
          <w:szCs w:val="22"/>
        </w:rPr>
      </w:pPr>
      <w:r w:rsidRPr="3D2BAE01">
        <w:rPr>
          <w:rFonts w:ascii="Tahoma" w:hAnsi="Tahoma" w:cs="Tahoma"/>
          <w:sz w:val="22"/>
          <w:szCs w:val="22"/>
        </w:rPr>
        <w:t>V případě výměny vadného zboží začíná na vyměněné zboží běžet nová záruční doba v délce dle odst. 1 tohoto článku smlouvy.</w:t>
      </w:r>
    </w:p>
    <w:p w14:paraId="60547CB0" w14:textId="3A82C597" w:rsidR="008978BC" w:rsidRPr="00EA502D" w:rsidRDefault="008978BC" w:rsidP="008978BC">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Odstranění vady musí být provedeno do </w:t>
      </w:r>
      <w:r w:rsidR="008E5578">
        <w:rPr>
          <w:rFonts w:ascii="Tahoma" w:hAnsi="Tahoma" w:cs="Tahoma"/>
          <w:sz w:val="22"/>
          <w:szCs w:val="22"/>
        </w:rPr>
        <w:t>10 dnů</w:t>
      </w:r>
      <w:r>
        <w:rPr>
          <w:rFonts w:ascii="Tahoma" w:hAnsi="Tahoma" w:cs="Tahoma"/>
          <w:sz w:val="22"/>
          <w:szCs w:val="22"/>
        </w:rPr>
        <w:t xml:space="preserve"> od </w:t>
      </w:r>
      <w:r w:rsidRPr="00343967">
        <w:rPr>
          <w:rFonts w:ascii="Tahoma" w:hAnsi="Tahoma" w:cs="Tahoma"/>
          <w:sz w:val="22"/>
          <w:szCs w:val="22"/>
        </w:rPr>
        <w:t>oznámení této vady prodávajícímu, pokud se smluvní strany v konkrétním případě nedohodnou písemně jinak.</w:t>
      </w:r>
      <w:r w:rsidR="00EA502D">
        <w:rPr>
          <w:rFonts w:ascii="Tahoma" w:hAnsi="Tahoma" w:cs="Tahoma"/>
          <w:sz w:val="22"/>
          <w:szCs w:val="22"/>
        </w:rPr>
        <w:t xml:space="preserve"> </w:t>
      </w:r>
      <w:r w:rsidRPr="00EA502D">
        <w:rPr>
          <w:rFonts w:ascii="Tahoma" w:hAnsi="Tahoma" w:cs="Tahoma"/>
          <w:sz w:val="22"/>
          <w:szCs w:val="22"/>
        </w:rPr>
        <w:t>Pokud prodávající vadu neodstraní ve stanovené lhůtě, je povinen kupujícímu poskytnout zdarma náhradní zboží o stejných nebo vyšších technických parametrech, a to až do doby předání opraveného zboží kupujícímu.</w:t>
      </w:r>
    </w:p>
    <w:p w14:paraId="1DA5E7E5" w14:textId="3045323D" w:rsidR="001A6044" w:rsidRDefault="001A6044" w:rsidP="000B0EE4">
      <w:pPr>
        <w:numPr>
          <w:ilvl w:val="0"/>
          <w:numId w:val="6"/>
        </w:numPr>
        <w:tabs>
          <w:tab w:val="clear" w:pos="720"/>
          <w:tab w:val="num" w:pos="522"/>
        </w:tabs>
        <w:spacing w:before="120"/>
        <w:ind w:left="357" w:hanging="357"/>
        <w:jc w:val="both"/>
        <w:rPr>
          <w:rFonts w:ascii="Tahoma" w:hAnsi="Tahoma" w:cs="Tahoma"/>
          <w:sz w:val="22"/>
          <w:szCs w:val="22"/>
        </w:rPr>
      </w:pPr>
      <w:r w:rsidRPr="00343967">
        <w:rPr>
          <w:rFonts w:ascii="Tahoma" w:hAnsi="Tahoma" w:cs="Tahoma"/>
          <w:sz w:val="22"/>
          <w:szCs w:val="22"/>
        </w:rPr>
        <w:t>Servis za účelem odstraňování vad bude probíhat v místech instalace zboží, tj. u</w:t>
      </w:r>
      <w:r>
        <w:rPr>
          <w:rFonts w:ascii="Tahoma" w:hAnsi="Tahoma" w:cs="Tahoma"/>
          <w:sz w:val="22"/>
          <w:szCs w:val="22"/>
        </w:rPr>
        <w:t> </w:t>
      </w:r>
      <w:r w:rsidRPr="00343967">
        <w:rPr>
          <w:rFonts w:ascii="Tahoma" w:hAnsi="Tahoma" w:cs="Tahoma"/>
          <w:sz w:val="22"/>
          <w:szCs w:val="22"/>
        </w:rPr>
        <w:t>kupujícího. V případě výměny nebo opravy v servisním středisku prodávajícího nebo autorizovaném servisním středisku výrobce zabezpečí prodávající bezplatně dopravu vadného zboží od</w:t>
      </w:r>
      <w:r>
        <w:rPr>
          <w:rFonts w:ascii="Tahoma" w:hAnsi="Tahoma" w:cs="Tahoma"/>
          <w:sz w:val="22"/>
          <w:szCs w:val="22"/>
        </w:rPr>
        <w:t> </w:t>
      </w:r>
      <w:r w:rsidRPr="00343967">
        <w:rPr>
          <w:rFonts w:ascii="Tahoma" w:hAnsi="Tahoma" w:cs="Tahoma"/>
          <w:sz w:val="22"/>
          <w:szCs w:val="22"/>
        </w:rPr>
        <w:t>kupujícího do</w:t>
      </w:r>
      <w:r>
        <w:rPr>
          <w:rFonts w:ascii="Tahoma" w:hAnsi="Tahoma" w:cs="Tahoma"/>
          <w:sz w:val="22"/>
          <w:szCs w:val="22"/>
        </w:rPr>
        <w:t> </w:t>
      </w:r>
      <w:r w:rsidRPr="00343967">
        <w:rPr>
          <w:rFonts w:ascii="Tahoma" w:hAnsi="Tahoma" w:cs="Tahoma"/>
          <w:sz w:val="22"/>
          <w:szCs w:val="22"/>
        </w:rPr>
        <w:t>servisu a</w:t>
      </w:r>
      <w:r>
        <w:rPr>
          <w:rFonts w:ascii="Tahoma" w:hAnsi="Tahoma" w:cs="Tahoma"/>
          <w:sz w:val="22"/>
          <w:szCs w:val="22"/>
        </w:rPr>
        <w:t> </w:t>
      </w:r>
      <w:r w:rsidRPr="00343967">
        <w:rPr>
          <w:rFonts w:ascii="Tahoma" w:hAnsi="Tahoma" w:cs="Tahoma"/>
          <w:sz w:val="22"/>
          <w:szCs w:val="22"/>
        </w:rPr>
        <w:t>dopravu opraveného nebo vyměněného zboží zpět ke kupujícímu</w:t>
      </w:r>
      <w:r w:rsidR="002358D2">
        <w:rPr>
          <w:rFonts w:ascii="Tahoma" w:hAnsi="Tahoma" w:cs="Tahoma"/>
          <w:sz w:val="22"/>
          <w:szCs w:val="22"/>
        </w:rPr>
        <w:t>.</w:t>
      </w:r>
    </w:p>
    <w:p w14:paraId="66003992" w14:textId="77777777" w:rsidR="002358D2" w:rsidRPr="004A709C" w:rsidRDefault="002358D2" w:rsidP="002358D2">
      <w:pPr>
        <w:numPr>
          <w:ilvl w:val="0"/>
          <w:numId w:val="6"/>
        </w:numPr>
        <w:tabs>
          <w:tab w:val="clear" w:pos="720"/>
          <w:tab w:val="num" w:pos="522"/>
        </w:tabs>
        <w:spacing w:before="120"/>
        <w:ind w:left="357" w:hanging="357"/>
        <w:jc w:val="both"/>
        <w:rPr>
          <w:rFonts w:ascii="Tahoma" w:hAnsi="Tahoma" w:cs="Tahoma"/>
          <w:sz w:val="22"/>
          <w:szCs w:val="22"/>
        </w:rPr>
      </w:pPr>
      <w:r w:rsidRPr="002358D2">
        <w:rPr>
          <w:rFonts w:ascii="Tahoma" w:hAnsi="Tahoma" w:cs="Tahoma"/>
          <w:sz w:val="22"/>
          <w:szCs w:val="22"/>
        </w:rPr>
        <w:t>V</w:t>
      </w:r>
      <w:r w:rsidRPr="00EF2DE4">
        <w:rPr>
          <w:rFonts w:ascii="Tahoma" w:hAnsi="Tahoma" w:cs="Tahoma"/>
          <w:sz w:val="22"/>
          <w:szCs w:val="22"/>
        </w:rPr>
        <w:t xml:space="preserve"> případě výměny nebo opravy zařízení mimo sídlo objednatele (místo plnění) bude záznamové zařízení (pevný disk) ponechán v držení objednatele po dobu opravy. </w:t>
      </w:r>
      <w:r w:rsidRPr="004A709C">
        <w:rPr>
          <w:rFonts w:ascii="Tahoma" w:hAnsi="Tahoma" w:cs="Tahoma"/>
          <w:sz w:val="22"/>
          <w:szCs w:val="22"/>
        </w:rPr>
        <w:t>V případě nahrazení vadného pevného disku novým pevným diskem, či v případě výměny celého předmětu</w:t>
      </w:r>
      <w:r>
        <w:rPr>
          <w:rFonts w:ascii="Tahoma" w:hAnsi="Tahoma" w:cs="Tahoma"/>
          <w:sz w:val="22"/>
          <w:szCs w:val="22"/>
        </w:rPr>
        <w:t xml:space="preserve"> </w:t>
      </w:r>
      <w:r w:rsidRPr="004A709C">
        <w:rPr>
          <w:rFonts w:ascii="Tahoma" w:hAnsi="Tahoma" w:cs="Tahoma"/>
          <w:sz w:val="22"/>
          <w:szCs w:val="22"/>
        </w:rPr>
        <w:t>koupě obsahujícího pevný disk, zůstává původní pevný disk ve vlastnictví objednatele.</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3D2BAE01">
        <w:rPr>
          <w:rFonts w:ascii="Tahoma" w:hAnsi="Tahoma" w:cs="Tahoma"/>
          <w:sz w:val="22"/>
          <w:szCs w:val="22"/>
        </w:rPr>
        <w:t>Prodávající je povinen uhradit kupujícímu škodu, která mu vznikla vadným plněním, a</w:t>
      </w:r>
      <w:r w:rsidR="008F4E65" w:rsidRPr="3D2BAE01">
        <w:rPr>
          <w:rFonts w:ascii="Tahoma" w:hAnsi="Tahoma" w:cs="Tahoma"/>
          <w:sz w:val="22"/>
          <w:szCs w:val="22"/>
        </w:rPr>
        <w:t> </w:t>
      </w:r>
      <w:r w:rsidRPr="3D2BAE01">
        <w:rPr>
          <w:rFonts w:ascii="Tahoma" w:hAnsi="Tahoma" w:cs="Tahoma"/>
          <w:sz w:val="22"/>
          <w:szCs w:val="22"/>
        </w:rPr>
        <w:t>to v plné výši. Prodávající rovněž kupujícímu uhradí náklady vzniklé při uplatňování práv</w:t>
      </w:r>
      <w:r w:rsidR="008F4E65" w:rsidRPr="3D2BAE01">
        <w:rPr>
          <w:rFonts w:ascii="Tahoma" w:hAnsi="Tahoma" w:cs="Tahoma"/>
          <w:sz w:val="22"/>
          <w:szCs w:val="22"/>
        </w:rPr>
        <w:t xml:space="preserve"> </w:t>
      </w:r>
      <w:r w:rsidRPr="3D2BAE01">
        <w:rPr>
          <w:rFonts w:ascii="Tahoma" w:hAnsi="Tahoma" w:cs="Tahoma"/>
          <w:sz w:val="22"/>
          <w:szCs w:val="22"/>
        </w:rPr>
        <w:t>z</w:t>
      </w:r>
      <w:r w:rsidR="008F4E65" w:rsidRPr="3D2BAE01">
        <w:rPr>
          <w:rFonts w:ascii="Tahoma" w:hAnsi="Tahoma" w:cs="Tahoma"/>
          <w:sz w:val="22"/>
          <w:szCs w:val="22"/>
        </w:rPr>
        <w:t> </w:t>
      </w:r>
      <w:r w:rsidRPr="3D2BAE01">
        <w:rPr>
          <w:rFonts w:ascii="Tahoma" w:hAnsi="Tahoma" w:cs="Tahoma"/>
          <w:sz w:val="22"/>
          <w:szCs w:val="22"/>
        </w:rPr>
        <w:t>vad</w:t>
      </w:r>
      <w:r w:rsidR="00FC4FDC" w:rsidRPr="3D2BAE01">
        <w:rPr>
          <w:rFonts w:ascii="Tahoma" w:hAnsi="Tahoma" w:cs="Tahoma"/>
          <w:sz w:val="22"/>
          <w:szCs w:val="22"/>
        </w:rPr>
        <w:t>ného plnění</w:t>
      </w:r>
      <w:r w:rsidRPr="3D2BAE01">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2D25D242"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67F6C1AB" w:rsidRPr="00343967">
        <w:rPr>
          <w:rFonts w:ascii="Tahoma" w:hAnsi="Tahoma" w:cs="Tahoma"/>
          <w:sz w:val="22"/>
          <w:szCs w:val="22"/>
        </w:rPr>
        <w:t>-</w:t>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A73A2E">
        <w:rPr>
          <w:rFonts w:ascii="Tahoma" w:hAnsi="Tahoma" w:cs="Tahoma"/>
          <w:sz w:val="22"/>
          <w:szCs w:val="22"/>
        </w:rPr>
        <w:t>V</w:t>
      </w:r>
      <w:r w:rsidR="00066D69" w:rsidRPr="00343967">
        <w:rPr>
          <w:rFonts w:ascii="Tahoma" w:hAnsi="Tahoma" w:cs="Tahoma"/>
          <w:sz w:val="22"/>
          <w:szCs w:val="22"/>
        </w:rPr>
        <w:t xml:space="preserve">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C45CE2">
        <w:rPr>
          <w:rFonts w:ascii="Tahoma" w:hAnsi="Tahoma" w:cs="Tahoma"/>
          <w:sz w:val="22"/>
          <w:szCs w:val="22"/>
        </w:rPr>
        <w:t>0,01</w:t>
      </w:r>
      <w:r w:rsidR="008F4E65" w:rsidRPr="6CB9B229">
        <w:rPr>
          <w:rFonts w:ascii="Tahoma" w:hAnsi="Tahoma" w:cs="Tahoma"/>
          <w:sz w:val="22"/>
          <w:szCs w:val="22"/>
        </w:rPr>
        <w:t> </w:t>
      </w:r>
      <w:r w:rsidR="00066D69" w:rsidRPr="6CB9B229">
        <w:rPr>
          <w:rFonts w:ascii="Tahoma" w:hAnsi="Tahoma" w:cs="Tahoma"/>
          <w:sz w:val="22"/>
          <w:szCs w:val="22"/>
        </w:rPr>
        <w:t>% z</w:t>
      </w:r>
      <w:r w:rsidR="008F4E65" w:rsidRPr="6CB9B229">
        <w:rPr>
          <w:rFonts w:ascii="Tahoma" w:hAnsi="Tahoma" w:cs="Tahoma"/>
          <w:sz w:val="22"/>
          <w:szCs w:val="22"/>
        </w:rPr>
        <w:t> </w:t>
      </w:r>
      <w:r w:rsidR="00066D69" w:rsidRPr="6CB9B229">
        <w:rPr>
          <w:rFonts w:ascii="Tahoma" w:hAnsi="Tahoma" w:cs="Tahoma"/>
          <w:sz w:val="22"/>
          <w:szCs w:val="22"/>
        </w:rPr>
        <w:t xml:space="preserve">kupní ceny </w:t>
      </w:r>
      <w:r w:rsidR="002B0CD7" w:rsidRPr="6CB9B229">
        <w:rPr>
          <w:rFonts w:ascii="Tahoma" w:hAnsi="Tahoma" w:cs="Tahoma"/>
          <w:sz w:val="22"/>
          <w:szCs w:val="22"/>
        </w:rPr>
        <w:t>bez </w:t>
      </w:r>
      <w:r w:rsidR="008F4E65" w:rsidRPr="6CB9B229">
        <w:rPr>
          <w:rFonts w:ascii="Tahoma" w:hAnsi="Tahoma" w:cs="Tahoma"/>
          <w:sz w:val="22"/>
          <w:szCs w:val="22"/>
        </w:rPr>
        <w:t>DPH uvedené v </w:t>
      </w:r>
      <w:r w:rsidR="00066D69" w:rsidRPr="6CB9B229">
        <w:rPr>
          <w:rFonts w:ascii="Tahoma" w:hAnsi="Tahoma" w:cs="Tahoma"/>
          <w:sz w:val="22"/>
          <w:szCs w:val="22"/>
        </w:rPr>
        <w:t>čl.</w:t>
      </w:r>
      <w:r w:rsidR="008F4E65" w:rsidRPr="6CB9B229">
        <w:rPr>
          <w:rFonts w:ascii="Tahoma" w:hAnsi="Tahoma" w:cs="Tahoma"/>
          <w:sz w:val="22"/>
          <w:szCs w:val="22"/>
        </w:rPr>
        <w:t> </w:t>
      </w:r>
      <w:r w:rsidR="00066D69" w:rsidRPr="6CB9B229">
        <w:rPr>
          <w:rFonts w:ascii="Tahoma" w:hAnsi="Tahoma" w:cs="Tahoma"/>
          <w:sz w:val="22"/>
          <w:szCs w:val="22"/>
        </w:rPr>
        <w:t>I</w:t>
      </w:r>
      <w:r w:rsidR="00C9591A" w:rsidRPr="6CB9B229">
        <w:rPr>
          <w:rFonts w:ascii="Tahoma" w:hAnsi="Tahoma" w:cs="Tahoma"/>
          <w:sz w:val="22"/>
          <w:szCs w:val="22"/>
        </w:rPr>
        <w:t>V</w:t>
      </w:r>
      <w:r w:rsidR="008F4E65" w:rsidRPr="6CB9B229">
        <w:rPr>
          <w:rFonts w:ascii="Tahoma" w:hAnsi="Tahoma" w:cs="Tahoma"/>
          <w:sz w:val="22"/>
          <w:szCs w:val="22"/>
        </w:rPr>
        <w:t xml:space="preserve"> odst. </w:t>
      </w:r>
      <w:r w:rsidR="00066D69" w:rsidRPr="6CB9B229">
        <w:rPr>
          <w:rFonts w:ascii="Tahoma" w:hAnsi="Tahoma" w:cs="Tahoma"/>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0E918733" w14:textId="77777777" w:rsidR="00721FE0" w:rsidRDefault="00066D69" w:rsidP="6CB9B229">
      <w:pPr>
        <w:pStyle w:val="Import16"/>
        <w:numPr>
          <w:ilvl w:val="0"/>
          <w:numId w:val="7"/>
        </w:numPr>
        <w:tabs>
          <w:tab w:val="clear" w:pos="360"/>
          <w:tab w:val="clear" w:pos="864"/>
        </w:tabs>
        <w:spacing w:before="120"/>
        <w:ind w:left="357" w:hanging="357"/>
        <w:jc w:val="both"/>
        <w:rPr>
          <w:rFonts w:ascii="Tahoma" w:hAnsi="Tahoma" w:cs="Tahoma"/>
          <w:sz w:val="22"/>
          <w:szCs w:val="22"/>
        </w:rPr>
      </w:pPr>
      <w:r w:rsidRPr="6CB9B229">
        <w:rPr>
          <w:rFonts w:ascii="Tahoma" w:hAnsi="Tahoma" w:cs="Tahoma"/>
          <w:sz w:val="22"/>
          <w:szCs w:val="22"/>
        </w:rPr>
        <w:t>Pokud prodávající neodstraní vadu zboží ve</w:t>
      </w:r>
      <w:r w:rsidR="008F4E65" w:rsidRPr="6CB9B229">
        <w:rPr>
          <w:rFonts w:ascii="Tahoma" w:hAnsi="Tahoma" w:cs="Tahoma"/>
          <w:sz w:val="22"/>
          <w:szCs w:val="22"/>
        </w:rPr>
        <w:t> </w:t>
      </w:r>
      <w:r w:rsidRPr="6CB9B229">
        <w:rPr>
          <w:rFonts w:ascii="Tahoma" w:hAnsi="Tahoma" w:cs="Tahoma"/>
          <w:sz w:val="22"/>
          <w:szCs w:val="22"/>
        </w:rPr>
        <w:t>lhůtě uvedené v čl.</w:t>
      </w:r>
      <w:r w:rsidR="008F4E65" w:rsidRPr="6CB9B229">
        <w:rPr>
          <w:rFonts w:ascii="Tahoma" w:hAnsi="Tahoma" w:cs="Tahoma"/>
          <w:sz w:val="22"/>
          <w:szCs w:val="22"/>
        </w:rPr>
        <w:t> </w:t>
      </w:r>
      <w:r w:rsidRPr="6CB9B229">
        <w:rPr>
          <w:rFonts w:ascii="Tahoma" w:hAnsi="Tahoma" w:cs="Tahoma"/>
          <w:sz w:val="22"/>
          <w:szCs w:val="22"/>
        </w:rPr>
        <w:t>X odst.</w:t>
      </w:r>
      <w:r w:rsidR="008F4E65" w:rsidRPr="6CB9B229">
        <w:rPr>
          <w:rFonts w:ascii="Tahoma" w:hAnsi="Tahoma" w:cs="Tahoma"/>
          <w:sz w:val="22"/>
          <w:szCs w:val="22"/>
        </w:rPr>
        <w:t> </w:t>
      </w:r>
      <w:r w:rsidR="009B309C" w:rsidRPr="6CB9B229">
        <w:rPr>
          <w:rFonts w:ascii="Tahoma" w:hAnsi="Tahoma" w:cs="Tahoma"/>
          <w:sz w:val="22"/>
          <w:szCs w:val="22"/>
        </w:rPr>
        <w:t>10</w:t>
      </w:r>
      <w:r w:rsidRPr="6CB9B229">
        <w:rPr>
          <w:rFonts w:ascii="Tahoma" w:hAnsi="Tahoma" w:cs="Tahoma"/>
          <w:sz w:val="22"/>
          <w:szCs w:val="22"/>
        </w:rPr>
        <w:t xml:space="preserve"> </w:t>
      </w:r>
      <w:r w:rsidR="00913C5D" w:rsidRPr="6CB9B229">
        <w:rPr>
          <w:rFonts w:ascii="Tahoma" w:hAnsi="Tahoma" w:cs="Tahoma"/>
          <w:sz w:val="22"/>
          <w:szCs w:val="22"/>
        </w:rPr>
        <w:t xml:space="preserve">této </w:t>
      </w:r>
      <w:r w:rsidRPr="6CB9B229">
        <w:rPr>
          <w:rFonts w:ascii="Tahoma" w:hAnsi="Tahoma" w:cs="Tahoma"/>
          <w:sz w:val="22"/>
          <w:szCs w:val="22"/>
        </w:rPr>
        <w:t>smlouvy</w:t>
      </w:r>
      <w:r w:rsidR="008F4E65" w:rsidRPr="6CB9B229">
        <w:rPr>
          <w:rFonts w:ascii="Tahoma" w:hAnsi="Tahoma" w:cs="Tahoma"/>
          <w:sz w:val="22"/>
          <w:szCs w:val="22"/>
        </w:rPr>
        <w:t xml:space="preserve"> </w:t>
      </w:r>
      <w:r w:rsidR="00721FE0" w:rsidRPr="00721FE0">
        <w:rPr>
          <w:rFonts w:ascii="Tahoma" w:hAnsi="Tahoma" w:cs="Tahoma"/>
          <w:sz w:val="22"/>
          <w:szCs w:val="22"/>
        </w:rPr>
        <w:t>a zároveň v této lhůtě kupujícímu za vadné zboží neposkytne zdarma náhradní zboží o stejných nebo vyšších technických parametrech</w:t>
      </w:r>
      <w:r w:rsidR="00721FE0" w:rsidRPr="00721FE0">
        <w:rPr>
          <w:rFonts w:ascii="Tahoma" w:hAnsi="Tahoma" w:cs="Tahoma"/>
          <w:sz w:val="22"/>
          <w:szCs w:val="22"/>
        </w:rPr>
        <w:t xml:space="preserve"> </w:t>
      </w:r>
      <w:r w:rsidRPr="6CB9B229">
        <w:rPr>
          <w:rFonts w:ascii="Tahoma" w:hAnsi="Tahoma" w:cs="Tahoma"/>
          <w:sz w:val="22"/>
          <w:szCs w:val="22"/>
        </w:rPr>
        <w:t>je povinen zaplat</w:t>
      </w:r>
    </w:p>
    <w:p w14:paraId="6C47383A" w14:textId="0683EFC2" w:rsidR="00066D69" w:rsidRPr="00343967" w:rsidRDefault="00066D69" w:rsidP="6CB9B229">
      <w:pPr>
        <w:pStyle w:val="Import16"/>
        <w:numPr>
          <w:ilvl w:val="0"/>
          <w:numId w:val="7"/>
        </w:numPr>
        <w:tabs>
          <w:tab w:val="clear" w:pos="360"/>
          <w:tab w:val="clear" w:pos="864"/>
        </w:tabs>
        <w:spacing w:before="120"/>
        <w:ind w:left="357" w:hanging="357"/>
        <w:jc w:val="both"/>
        <w:rPr>
          <w:rFonts w:ascii="Tahoma" w:hAnsi="Tahoma" w:cs="Tahoma"/>
          <w:sz w:val="22"/>
          <w:szCs w:val="22"/>
        </w:rPr>
      </w:pPr>
      <w:proofErr w:type="spellStart"/>
      <w:r w:rsidRPr="6CB9B229">
        <w:rPr>
          <w:rFonts w:ascii="Tahoma" w:hAnsi="Tahoma" w:cs="Tahoma"/>
          <w:sz w:val="22"/>
          <w:szCs w:val="22"/>
        </w:rPr>
        <w:t>it</w:t>
      </w:r>
      <w:proofErr w:type="spellEnd"/>
      <w:r w:rsidRPr="6CB9B229">
        <w:rPr>
          <w:rFonts w:ascii="Tahoma" w:hAnsi="Tahoma" w:cs="Tahoma"/>
          <w:sz w:val="22"/>
          <w:szCs w:val="22"/>
        </w:rPr>
        <w:t xml:space="preserve"> kupujícímu smluvní pokutu ve výši </w:t>
      </w:r>
      <w:r w:rsidR="00C45CE2" w:rsidRPr="6CB9B229">
        <w:rPr>
          <w:rFonts w:ascii="Tahoma" w:hAnsi="Tahoma" w:cs="Tahoma"/>
          <w:sz w:val="22"/>
          <w:szCs w:val="22"/>
        </w:rPr>
        <w:t>0,01</w:t>
      </w:r>
      <w:r w:rsidR="008F4E65" w:rsidRPr="6CB9B229">
        <w:rPr>
          <w:rFonts w:ascii="Tahoma" w:hAnsi="Tahoma" w:cs="Tahoma"/>
          <w:sz w:val="22"/>
          <w:szCs w:val="22"/>
        </w:rPr>
        <w:t> </w:t>
      </w:r>
      <w:r w:rsidRPr="6CB9B229">
        <w:rPr>
          <w:rFonts w:ascii="Tahoma" w:hAnsi="Tahoma" w:cs="Tahoma"/>
          <w:sz w:val="22"/>
          <w:szCs w:val="22"/>
        </w:rPr>
        <w:t>% z</w:t>
      </w:r>
      <w:r w:rsidR="008F4E65" w:rsidRPr="6CB9B229">
        <w:rPr>
          <w:rFonts w:ascii="Tahoma" w:hAnsi="Tahoma" w:cs="Tahoma"/>
          <w:sz w:val="22"/>
          <w:szCs w:val="22"/>
        </w:rPr>
        <w:t> </w:t>
      </w:r>
      <w:r w:rsidRPr="6CB9B229">
        <w:rPr>
          <w:rFonts w:ascii="Tahoma" w:hAnsi="Tahoma" w:cs="Tahoma"/>
          <w:sz w:val="22"/>
          <w:szCs w:val="22"/>
        </w:rPr>
        <w:t xml:space="preserve">kupní ceny </w:t>
      </w:r>
      <w:r w:rsidR="002B0CD7" w:rsidRPr="6CB9B229">
        <w:rPr>
          <w:rFonts w:ascii="Tahoma" w:hAnsi="Tahoma" w:cs="Tahoma"/>
          <w:sz w:val="22"/>
          <w:szCs w:val="22"/>
        </w:rPr>
        <w:t xml:space="preserve">bez DPH </w:t>
      </w:r>
      <w:r w:rsidRPr="6CB9B229">
        <w:rPr>
          <w:rFonts w:ascii="Tahoma" w:hAnsi="Tahoma" w:cs="Tahoma"/>
          <w:sz w:val="22"/>
          <w:szCs w:val="22"/>
        </w:rPr>
        <w:t>podle čl.</w:t>
      </w:r>
      <w:r w:rsidR="008F4E65" w:rsidRPr="6CB9B229">
        <w:rPr>
          <w:rFonts w:ascii="Tahoma" w:hAnsi="Tahoma" w:cs="Tahoma"/>
          <w:sz w:val="22"/>
          <w:szCs w:val="22"/>
        </w:rPr>
        <w:t> </w:t>
      </w:r>
      <w:r w:rsidR="003337D2" w:rsidRPr="6CB9B229">
        <w:rPr>
          <w:rFonts w:ascii="Tahoma" w:hAnsi="Tahoma" w:cs="Tahoma"/>
          <w:sz w:val="22"/>
          <w:szCs w:val="22"/>
        </w:rPr>
        <w:t>IV</w:t>
      </w:r>
      <w:r w:rsidR="008F4E65" w:rsidRPr="6CB9B229">
        <w:rPr>
          <w:rFonts w:ascii="Tahoma" w:hAnsi="Tahoma" w:cs="Tahoma"/>
          <w:sz w:val="22"/>
          <w:szCs w:val="22"/>
        </w:rPr>
        <w:t xml:space="preserve"> odst. 1 této smlouvy, a </w:t>
      </w:r>
      <w:r w:rsidRPr="6CB9B229">
        <w:rPr>
          <w:rFonts w:ascii="Tahoma" w:hAnsi="Tahoma" w:cs="Tahoma"/>
          <w:sz w:val="22"/>
          <w:szCs w:val="22"/>
        </w:rPr>
        <w:t>to za</w:t>
      </w:r>
      <w:r w:rsidR="008F4E65" w:rsidRPr="6CB9B229">
        <w:rPr>
          <w:rFonts w:ascii="Tahoma" w:hAnsi="Tahoma" w:cs="Tahoma"/>
          <w:sz w:val="22"/>
          <w:szCs w:val="22"/>
        </w:rPr>
        <w:t> </w:t>
      </w:r>
      <w:r w:rsidRPr="6CB9B229">
        <w:rPr>
          <w:rFonts w:ascii="Tahoma" w:hAnsi="Tahoma" w:cs="Tahoma"/>
          <w:sz w:val="22"/>
          <w:szCs w:val="22"/>
        </w:rPr>
        <w:t>každý započatý den prodlení až do</w:t>
      </w:r>
      <w:r w:rsidR="008F4E65" w:rsidRPr="6CB9B229">
        <w:rPr>
          <w:rFonts w:ascii="Tahoma" w:hAnsi="Tahoma" w:cs="Tahoma"/>
          <w:sz w:val="22"/>
          <w:szCs w:val="22"/>
        </w:rPr>
        <w:t> </w:t>
      </w:r>
      <w:r w:rsidRPr="6CB9B229">
        <w:rPr>
          <w:rFonts w:ascii="Tahoma" w:hAnsi="Tahoma" w:cs="Tahoma"/>
          <w:sz w:val="22"/>
          <w:szCs w:val="22"/>
        </w:rPr>
        <w:t>odstranění vady</w:t>
      </w:r>
      <w:r w:rsidR="00A73A2E">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 xml:space="preserve">ceny sjednávají smluvní strany úrok z prodlení ve </w:t>
      </w:r>
      <w:r w:rsidRPr="00343967">
        <w:rPr>
          <w:rFonts w:ascii="Tahoma" w:hAnsi="Tahoma" w:cs="Tahoma"/>
          <w:sz w:val="22"/>
          <w:szCs w:val="22"/>
        </w:rPr>
        <w:lastRenderedPageBreak/>
        <w:t>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0EEDC05E" w14:textId="77777777" w:rsidR="00721FE0" w:rsidRPr="00721FE0"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 xml:space="preserve">situaci na Ukrajině a Nařízení Rady (ES) č. 765/2006 ze dne 18. 5. 2006 o omezujících opatřeních vůči prezidentu Lukašenkovi a některým představitelům Běloruska a které jsou uvedeny na tzv. sankčních seznamech (dle příloh č. 1 obou nařízení); </w:t>
      </w:r>
    </w:p>
    <w:p w14:paraId="20CF8B87" w14:textId="6F54F772" w:rsidR="00AC7FA9" w:rsidRPr="00080BAF" w:rsidRDefault="00721FE0"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B</w:t>
      </w:r>
      <w:r w:rsidR="00AC7FA9" w:rsidRPr="00202CD1">
        <w:rPr>
          <w:rFonts w:ascii="Tahoma" w:hAnsi="Tahoma" w:cs="Tahoma"/>
          <w:sz w:val="22"/>
          <w:szCs w:val="22"/>
        </w:rPr>
        <w:t>ude-li kterékoliv z</w:t>
      </w:r>
      <w:r w:rsidR="00AC7FA9">
        <w:rPr>
          <w:rFonts w:ascii="Tahoma" w:hAnsi="Tahoma" w:cs="Tahoma"/>
          <w:sz w:val="22"/>
          <w:szCs w:val="22"/>
        </w:rPr>
        <w:t> </w:t>
      </w:r>
      <w:r w:rsidR="00AC7FA9" w:rsidRPr="00202CD1">
        <w:rPr>
          <w:rFonts w:ascii="Tahoma" w:hAnsi="Tahoma" w:cs="Tahoma"/>
          <w:sz w:val="22"/>
          <w:szCs w:val="22"/>
        </w:rPr>
        <w:t>nařízení v budoucnu nahrazeno jinou legislativou obdobného významu, uvedená povinnost se uplatní obdobně.</w:t>
      </w:r>
    </w:p>
    <w:p w14:paraId="5528886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 informací dle odst. </w:t>
      </w:r>
      <w:r w:rsidRPr="75635C35">
        <w:rPr>
          <w:rFonts w:ascii="Tahoma" w:hAnsi="Tahoma" w:cs="Tahoma"/>
          <w:sz w:val="22"/>
          <w:szCs w:val="22"/>
        </w:rPr>
        <w:t>1</w:t>
      </w:r>
      <w:r w:rsidRPr="00B63571">
        <w:rPr>
          <w:rFonts w:ascii="Tahoma" w:hAnsi="Tahoma" w:cs="Tahoma"/>
          <w:sz w:val="22"/>
          <w:szCs w:val="22"/>
        </w:rPr>
        <w:t xml:space="preserve"> tohoto článku smlouvy.</w:t>
      </w:r>
    </w:p>
    <w:p w14:paraId="0F064A90"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F673A0B" w14:textId="30151BA9"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této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w:t>
      </w:r>
      <w:r w:rsidR="007D5CD9">
        <w:rPr>
          <w:rFonts w:ascii="Tahoma" w:hAnsi="Tahoma" w:cs="Tahoma"/>
          <w:sz w:val="22"/>
          <w:szCs w:val="22"/>
        </w:rPr>
        <w:t>10</w:t>
      </w:r>
      <w:r w:rsidRPr="00B63571">
        <w:rPr>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BEBF2A5" w:rsidR="00B2739B" w:rsidRPr="00343967" w:rsidRDefault="561AC0DC"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w:t>
      </w:r>
      <w:r w:rsidR="00B2739B" w:rsidRPr="00343967">
        <w:rPr>
          <w:rFonts w:ascii="Tahoma" w:hAnsi="Tahoma" w:cs="Tahoma"/>
          <w:color w:val="000000"/>
          <w:sz w:val="22"/>
          <w:szCs w:val="22"/>
        </w:rPr>
        <w:t>ylo</w:t>
      </w:r>
      <w:r w:rsidR="479ACA61" w:rsidRPr="00343967">
        <w:rPr>
          <w:rFonts w:ascii="Tahoma" w:hAnsi="Tahoma" w:cs="Tahoma"/>
          <w:color w:val="000000"/>
          <w:sz w:val="22"/>
          <w:szCs w:val="22"/>
        </w:rPr>
        <w:t>-</w:t>
      </w:r>
      <w:r w:rsidR="00B2739B"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00B2739B"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00B2739B" w:rsidRPr="00343967">
        <w:rPr>
          <w:rFonts w:ascii="Tahoma" w:hAnsi="Tahoma" w:cs="Tahoma"/>
          <w:color w:val="000000"/>
          <w:sz w:val="22"/>
          <w:szCs w:val="22"/>
        </w:rPr>
        <w:t>Sb., o</w:t>
      </w:r>
      <w:r w:rsidR="00BC6CD1">
        <w:rPr>
          <w:rFonts w:ascii="Tahoma" w:hAnsi="Tahoma" w:cs="Tahoma"/>
          <w:color w:val="000000"/>
          <w:sz w:val="22"/>
          <w:szCs w:val="22"/>
        </w:rPr>
        <w:t> úpadku a </w:t>
      </w:r>
      <w:r w:rsidR="00B2739B"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00B2739B"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4C930290" w:rsidR="00B2739B" w:rsidRPr="00343967" w:rsidRDefault="14F5ADDD"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6CB9B229">
        <w:rPr>
          <w:rFonts w:ascii="Tahoma" w:hAnsi="Tahoma" w:cs="Tahoma"/>
          <w:color w:val="000000" w:themeColor="text1"/>
          <w:sz w:val="22"/>
          <w:szCs w:val="22"/>
        </w:rPr>
        <w:t>P</w:t>
      </w:r>
      <w:r w:rsidR="00B2739B" w:rsidRPr="6CB9B229">
        <w:rPr>
          <w:rFonts w:ascii="Tahoma" w:hAnsi="Tahoma" w:cs="Tahoma"/>
          <w:color w:val="000000" w:themeColor="text1"/>
          <w:sz w:val="22"/>
          <w:szCs w:val="22"/>
        </w:rPr>
        <w:t xml:space="preserve">odá-li </w:t>
      </w:r>
      <w:r w:rsidR="00C82A02" w:rsidRPr="6CB9B229">
        <w:rPr>
          <w:rFonts w:ascii="Tahoma" w:hAnsi="Tahoma" w:cs="Tahoma"/>
          <w:color w:val="000000" w:themeColor="text1"/>
          <w:sz w:val="22"/>
          <w:szCs w:val="22"/>
        </w:rPr>
        <w:t>prodávající</w:t>
      </w:r>
      <w:r w:rsidR="00B2739B" w:rsidRPr="6CB9B229">
        <w:rPr>
          <w:rFonts w:ascii="Tahoma" w:hAnsi="Tahoma" w:cs="Tahoma"/>
          <w:color w:val="000000" w:themeColor="text1"/>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lastRenderedPageBreak/>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2655C254"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6CB9B229">
        <w:rPr>
          <w:rFonts w:ascii="Tahoma" w:hAnsi="Tahoma" w:cs="Tahoma"/>
          <w:sz w:val="22"/>
          <w:szCs w:val="22"/>
        </w:rPr>
        <w:t>Tato smlouva nabývá platnosti</w:t>
      </w:r>
      <w:r w:rsidR="00845796" w:rsidRPr="6CB9B229">
        <w:rPr>
          <w:rFonts w:ascii="Tahoma" w:hAnsi="Tahoma" w:cs="Tahoma"/>
          <w:sz w:val="22"/>
          <w:szCs w:val="22"/>
        </w:rPr>
        <w:t xml:space="preserve"> dnem jejího podpisu oběma smluvními stranami</w:t>
      </w:r>
      <w:r w:rsidRPr="6CB9B229">
        <w:rPr>
          <w:rFonts w:ascii="Tahoma" w:hAnsi="Tahoma" w:cs="Tahoma"/>
          <w:sz w:val="22"/>
          <w:szCs w:val="22"/>
        </w:rPr>
        <w:t xml:space="preserve"> a</w:t>
      </w:r>
      <w:r w:rsidR="00845796" w:rsidRPr="6CB9B229">
        <w:rPr>
          <w:rFonts w:ascii="Tahoma" w:hAnsi="Tahoma" w:cs="Tahoma"/>
          <w:sz w:val="22"/>
          <w:szCs w:val="22"/>
        </w:rPr>
        <w:t> </w:t>
      </w:r>
      <w:r w:rsidRPr="6CB9B229">
        <w:rPr>
          <w:rFonts w:ascii="Tahoma" w:hAnsi="Tahoma" w:cs="Tahoma"/>
          <w:sz w:val="22"/>
          <w:szCs w:val="22"/>
        </w:rPr>
        <w:t>účinnosti dnem,</w:t>
      </w:r>
      <w:r>
        <w:t xml:space="preserve"> </w:t>
      </w:r>
      <w:r w:rsidRPr="6CB9B229">
        <w:rPr>
          <w:rFonts w:ascii="Tahoma" w:hAnsi="Tahoma" w:cs="Tahoma"/>
          <w:sz w:val="22"/>
          <w:szCs w:val="22"/>
        </w:rPr>
        <w:t>kdy vyjádření souhlasu s obsahem návrhu smlouvy dojde druhé smluvní straně,</w:t>
      </w:r>
      <w:r>
        <w:t xml:space="preserve"> </w:t>
      </w:r>
      <w:r w:rsidRPr="6CB9B229">
        <w:rPr>
          <w:rFonts w:ascii="Tahoma" w:hAnsi="Tahoma" w:cs="Tahoma"/>
          <w:sz w:val="22"/>
          <w:szCs w:val="22"/>
        </w:rPr>
        <w:t>nestanoví</w:t>
      </w:r>
      <w:r w:rsidR="0E590FAA" w:rsidRPr="6CB9B229">
        <w:rPr>
          <w:rFonts w:ascii="Tahoma" w:hAnsi="Tahoma" w:cs="Tahoma"/>
          <w:sz w:val="22"/>
          <w:szCs w:val="22"/>
        </w:rPr>
        <w:t>-</w:t>
      </w:r>
      <w:r w:rsidRPr="6CB9B229">
        <w:rPr>
          <w:rFonts w:ascii="Tahoma" w:hAnsi="Tahoma" w:cs="Tahoma"/>
          <w:sz w:val="22"/>
          <w:szCs w:val="22"/>
        </w:rPr>
        <w:t>li zákon č. 340/2015 Sb., o zvláštních podmínkách účinnosti některých sml</w:t>
      </w:r>
      <w:r w:rsidR="00CF3EBB" w:rsidRPr="6CB9B229">
        <w:rPr>
          <w:rFonts w:ascii="Tahoma" w:hAnsi="Tahoma" w:cs="Tahoma"/>
          <w:sz w:val="22"/>
          <w:szCs w:val="22"/>
        </w:rPr>
        <w:t>uv, uveřejňování těchto smluv a </w:t>
      </w:r>
      <w:r w:rsidRPr="6CB9B229">
        <w:rPr>
          <w:rFonts w:ascii="Tahoma" w:hAnsi="Tahoma" w:cs="Tahoma"/>
          <w:sz w:val="22"/>
          <w:szCs w:val="22"/>
        </w:rPr>
        <w:t>o</w:t>
      </w:r>
      <w:r w:rsidR="00CF3EBB" w:rsidRPr="6CB9B229">
        <w:rPr>
          <w:rFonts w:ascii="Tahoma" w:hAnsi="Tahoma" w:cs="Tahoma"/>
          <w:sz w:val="22"/>
          <w:szCs w:val="22"/>
        </w:rPr>
        <w:t> </w:t>
      </w:r>
      <w:r w:rsidRPr="6CB9B229">
        <w:rPr>
          <w:rFonts w:ascii="Tahoma" w:hAnsi="Tahoma" w:cs="Tahoma"/>
          <w:sz w:val="22"/>
          <w:szCs w:val="22"/>
        </w:rPr>
        <w:t xml:space="preserve">registru smluv (zákon o registru smluv), </w:t>
      </w:r>
      <w:r w:rsidR="00CF3EBB" w:rsidRPr="6CB9B229">
        <w:rPr>
          <w:rFonts w:ascii="Tahoma" w:hAnsi="Tahoma" w:cs="Tahoma"/>
          <w:sz w:val="22"/>
          <w:szCs w:val="22"/>
        </w:rPr>
        <w:t xml:space="preserve">ve znění pozdějších předpisů (dále jen „zákon o registru smluv“), </w:t>
      </w:r>
      <w:r w:rsidRPr="6CB9B229">
        <w:rPr>
          <w:rFonts w:ascii="Tahoma" w:hAnsi="Tahoma" w:cs="Tahoma"/>
          <w:sz w:val="22"/>
          <w:szCs w:val="22"/>
        </w:rPr>
        <w:t xml:space="preserve">jinak. V takovém případě nabývá smlouva účinnosti </w:t>
      </w:r>
      <w:r w:rsidR="00726A43" w:rsidRPr="6CB9B229">
        <w:rPr>
          <w:rFonts w:ascii="Tahoma" w:hAnsi="Tahoma" w:cs="Tahoma"/>
          <w:sz w:val="22"/>
          <w:szCs w:val="22"/>
        </w:rPr>
        <w:t xml:space="preserve">nejdříve </w:t>
      </w:r>
      <w:r w:rsidRPr="6CB9B229">
        <w:rPr>
          <w:rFonts w:ascii="Tahoma" w:hAnsi="Tahoma" w:cs="Tahoma"/>
          <w:sz w:val="22"/>
          <w:szCs w:val="22"/>
        </w:rPr>
        <w:t>dnem jejího uveřejnění v registru smluv.</w:t>
      </w:r>
      <w:r w:rsidR="00726A43" w:rsidRPr="6CB9B229">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62B0B772" w14:textId="77777777" w:rsidR="00CA0FCF" w:rsidRDefault="00CA0FCF" w:rsidP="00CA0FCF">
      <w:pPr>
        <w:numPr>
          <w:ilvl w:val="0"/>
          <w:numId w:val="12"/>
        </w:numPr>
        <w:tabs>
          <w:tab w:val="clear" w:pos="720"/>
        </w:tabs>
        <w:spacing w:before="120"/>
        <w:ind w:left="357" w:hanging="357"/>
        <w:jc w:val="both"/>
        <w:rPr>
          <w:rFonts w:ascii="Tahoma" w:hAnsi="Tahoma" w:cs="Tahoma"/>
          <w:sz w:val="22"/>
          <w:szCs w:val="22"/>
        </w:rPr>
      </w:pPr>
      <w:r w:rsidRPr="00CA0FCF">
        <w:rPr>
          <w:rFonts w:ascii="Tahoma" w:hAnsi="Tahoma" w:cs="Tahoma"/>
          <w:sz w:val="22"/>
          <w:szCs w:val="22"/>
        </w:rPr>
        <w:t>Tato smlouva je vyhotovena ve 3 stejnopisech s platností originálu, z nichž kupující obdrží 2 a prodávající 1.</w:t>
      </w:r>
    </w:p>
    <w:p w14:paraId="307A799D" w14:textId="77777777" w:rsidR="00CA0FCF" w:rsidRPr="00CA0FCF" w:rsidRDefault="00CA0FCF" w:rsidP="00CA0FCF">
      <w:pPr>
        <w:spacing w:before="120"/>
        <w:ind w:left="1418" w:hanging="1061"/>
        <w:jc w:val="both"/>
        <w:rPr>
          <w:rFonts w:ascii="Tahoma" w:hAnsi="Tahoma" w:cs="Tahoma"/>
          <w:i/>
          <w:iCs/>
          <w:color w:val="FF0000"/>
          <w:sz w:val="22"/>
          <w:szCs w:val="22"/>
        </w:rPr>
      </w:pPr>
      <w:r w:rsidRPr="00CA0FCF">
        <w:rPr>
          <w:rFonts w:ascii="Tahoma" w:hAnsi="Tahoma" w:cs="Tahoma"/>
          <w:i/>
          <w:iCs/>
          <w:color w:val="FF0000"/>
          <w:sz w:val="22"/>
          <w:szCs w:val="22"/>
        </w:rPr>
        <w:t>POZN.:     pokud bude smlouva uzavírána elektronicky, bude uvedený text zaměněn takto:</w:t>
      </w:r>
    </w:p>
    <w:p w14:paraId="659856C5" w14:textId="77777777" w:rsidR="00CA0FCF" w:rsidRPr="00CA0FCF" w:rsidRDefault="00CA0FCF" w:rsidP="00CA0FCF">
      <w:pPr>
        <w:spacing w:before="120"/>
        <w:ind w:left="1418"/>
        <w:jc w:val="both"/>
        <w:rPr>
          <w:rFonts w:ascii="Tahoma" w:hAnsi="Tahoma" w:cs="Tahoma"/>
          <w:i/>
          <w:iCs/>
          <w:color w:val="FF0000"/>
          <w:sz w:val="22"/>
          <w:szCs w:val="22"/>
        </w:rPr>
      </w:pPr>
      <w:r w:rsidRPr="00CA0FCF">
        <w:rPr>
          <w:rFonts w:ascii="Tahoma" w:hAnsi="Tahoma" w:cs="Tahoma"/>
          <w:i/>
          <w:iCs/>
          <w:color w:val="FF0000"/>
          <w:sz w:val="22"/>
          <w:szCs w:val="22"/>
        </w:rPr>
        <w:t>„Tato smlouva je uzavírána elektronicky.“</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AC8424D" w14:textId="2B12B072" w:rsidR="00726A43" w:rsidRPr="00C45CE2" w:rsidRDefault="00726A43" w:rsidP="00C45CE2">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10" w:history="1">
        <w:r w:rsidR="00C45CE2" w:rsidRPr="00A73A2E">
          <w:rPr>
            <w:rStyle w:val="Hypertextovodkaz"/>
            <w:rFonts w:ascii="Tahoma" w:hAnsi="Tahoma" w:cs="Tahoma"/>
            <w:sz w:val="22"/>
            <w:szCs w:val="22"/>
          </w:rPr>
          <w:t>www.ssremesel.cz</w:t>
        </w:r>
      </w:hyperlink>
      <w:r w:rsidRPr="00A73A2E">
        <w:rPr>
          <w:rFonts w:ascii="Tahoma" w:hAnsi="Tahoma" w:cs="Tahoma"/>
          <w:sz w:val="22"/>
          <w:szCs w:val="22"/>
        </w:rPr>
        <w:t>.</w:t>
      </w:r>
    </w:p>
    <w:p w14:paraId="1FA481C8" w14:textId="77777777" w:rsidR="00986D0E" w:rsidRPr="00726A43" w:rsidRDefault="00066D69" w:rsidP="6CB9B229">
      <w:pPr>
        <w:numPr>
          <w:ilvl w:val="0"/>
          <w:numId w:val="12"/>
        </w:numPr>
        <w:tabs>
          <w:tab w:val="clear" w:pos="720"/>
        </w:tabs>
        <w:spacing w:before="120"/>
        <w:ind w:left="357" w:hanging="357"/>
        <w:jc w:val="both"/>
        <w:rPr>
          <w:rFonts w:ascii="Tahoma" w:hAnsi="Tahoma" w:cs="Tahoma"/>
          <w:sz w:val="22"/>
          <w:szCs w:val="22"/>
        </w:rPr>
      </w:pPr>
      <w:r w:rsidRPr="6CB9B229">
        <w:rPr>
          <w:rFonts w:ascii="Tahoma" w:hAnsi="Tahoma" w:cs="Tahoma"/>
          <w:sz w:val="22"/>
          <w:szCs w:val="22"/>
        </w:rPr>
        <w:t>Nedílnou součástí této smlouvy jsou následující přílohy:</w:t>
      </w:r>
    </w:p>
    <w:p w14:paraId="0513883D" w14:textId="517AC93E" w:rsidR="00066D69" w:rsidRDefault="00066D69" w:rsidP="6CB9B229">
      <w:pPr>
        <w:spacing w:before="120"/>
        <w:ind w:left="357"/>
        <w:jc w:val="both"/>
        <w:rPr>
          <w:rFonts w:ascii="Tahoma" w:hAnsi="Tahoma" w:cs="Tahoma"/>
          <w:sz w:val="22"/>
          <w:szCs w:val="22"/>
        </w:rPr>
      </w:pPr>
      <w:r w:rsidRPr="306C22FE">
        <w:rPr>
          <w:rFonts w:ascii="Tahoma" w:hAnsi="Tahoma" w:cs="Tahoma"/>
          <w:sz w:val="22"/>
          <w:szCs w:val="22"/>
        </w:rPr>
        <w:t>Příloha</w:t>
      </w:r>
      <w:r w:rsidR="0DD856DF" w:rsidRPr="306C22FE">
        <w:rPr>
          <w:rFonts w:ascii="Tahoma" w:hAnsi="Tahoma" w:cs="Tahoma"/>
          <w:sz w:val="22"/>
          <w:szCs w:val="22"/>
        </w:rPr>
        <w:t xml:space="preserve"> smlouvy</w:t>
      </w:r>
      <w:r w:rsidRPr="306C22FE">
        <w:rPr>
          <w:rFonts w:ascii="Tahoma" w:hAnsi="Tahoma" w:cs="Tahoma"/>
          <w:sz w:val="22"/>
          <w:szCs w:val="22"/>
        </w:rPr>
        <w:t xml:space="preserve"> č. 1: </w:t>
      </w:r>
      <w:r w:rsidR="00C45CE2" w:rsidRPr="306C22FE">
        <w:rPr>
          <w:rFonts w:ascii="Tahoma" w:hAnsi="Tahoma" w:cs="Tahoma"/>
          <w:sz w:val="22"/>
          <w:szCs w:val="22"/>
        </w:rPr>
        <w:t>Technická specifikace</w:t>
      </w:r>
    </w:p>
    <w:p w14:paraId="0C64C48A" w14:textId="77777777" w:rsidR="00A73A2E" w:rsidRPr="00343967" w:rsidRDefault="00A73A2E" w:rsidP="6CB9B229">
      <w:pPr>
        <w:spacing w:before="120"/>
        <w:ind w:left="357"/>
        <w:jc w:val="both"/>
        <w:rPr>
          <w:rFonts w:ascii="Tahoma" w:hAnsi="Tahoma" w:cs="Tahoma"/>
          <w:sz w:val="22"/>
          <w:szCs w:val="22"/>
        </w:rPr>
      </w:pPr>
    </w:p>
    <w:tbl>
      <w:tblPr>
        <w:tblW w:w="8641" w:type="dxa"/>
        <w:tblInd w:w="430" w:type="dxa"/>
        <w:tblCellMar>
          <w:left w:w="70" w:type="dxa"/>
          <w:right w:w="70" w:type="dxa"/>
        </w:tblCellMar>
        <w:tblLook w:val="0000" w:firstRow="0" w:lastRow="0" w:firstColumn="0" w:lastColumn="0" w:noHBand="0" w:noVBand="0"/>
      </w:tblPr>
      <w:tblGrid>
        <w:gridCol w:w="2438"/>
        <w:gridCol w:w="1527"/>
        <w:gridCol w:w="567"/>
        <w:gridCol w:w="4109"/>
      </w:tblGrid>
      <w:tr w:rsidR="00F11DAD" w:rsidRPr="00343967" w14:paraId="5B77BE9A" w14:textId="77777777" w:rsidTr="000B0EE4">
        <w:trPr>
          <w:trHeight w:val="300"/>
        </w:trPr>
        <w:tc>
          <w:tcPr>
            <w:tcW w:w="2438" w:type="dxa"/>
          </w:tcPr>
          <w:p w14:paraId="53B71FBE" w14:textId="77777777" w:rsidR="00A73A2E" w:rsidRDefault="00F11DAD" w:rsidP="00C45CE2">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C45CE2">
              <w:rPr>
                <w:rFonts w:ascii="Tahoma" w:hAnsi="Tahoma" w:cs="Tahoma"/>
                <w:sz w:val="22"/>
                <w:szCs w:val="22"/>
              </w:rPr>
              <w:t>e Frýdku-Místku</w:t>
            </w:r>
            <w:r w:rsidRPr="00343967">
              <w:rPr>
                <w:rFonts w:ascii="Tahoma" w:hAnsi="Tahoma" w:cs="Tahoma"/>
                <w:sz w:val="22"/>
                <w:szCs w:val="22"/>
              </w:rPr>
              <w:t xml:space="preserve"> </w:t>
            </w:r>
          </w:p>
          <w:p w14:paraId="0D7A5BE2" w14:textId="4A705D46" w:rsidR="00F11DAD" w:rsidRPr="00343967" w:rsidRDefault="00F11DAD" w:rsidP="00C45CE2">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dne</w:t>
            </w:r>
            <w:r w:rsidR="00986D0E">
              <w:rPr>
                <w:rFonts w:ascii="Tahoma" w:hAnsi="Tahoma" w:cs="Tahoma"/>
                <w:sz w:val="22"/>
                <w:szCs w:val="22"/>
              </w:rPr>
              <w:t> ………………</w:t>
            </w:r>
          </w:p>
        </w:tc>
        <w:tc>
          <w:tcPr>
            <w:tcW w:w="1527" w:type="dxa"/>
          </w:tcPr>
          <w:p w14:paraId="23A575EC" w14:textId="5FFFE4C1" w:rsidR="6CB9B229" w:rsidRDefault="6CB9B229" w:rsidP="6CB9B229">
            <w:pPr>
              <w:pStyle w:val="Zhlav"/>
              <w:rPr>
                <w:rFonts w:ascii="Tahoma" w:hAnsi="Tahoma" w:cs="Tahoma"/>
                <w:sz w:val="22"/>
                <w:szCs w:val="22"/>
              </w:rPr>
            </w:pPr>
          </w:p>
        </w:tc>
        <w:tc>
          <w:tcPr>
            <w:tcW w:w="567" w:type="dxa"/>
          </w:tcPr>
          <w:p w14:paraId="2A23B6D5" w14:textId="77777777" w:rsidR="00F11DAD" w:rsidRPr="00343967" w:rsidRDefault="00F11DAD" w:rsidP="000770A3">
            <w:pPr>
              <w:rPr>
                <w:rFonts w:ascii="Tahoma" w:hAnsi="Tahoma" w:cs="Tahoma"/>
                <w:sz w:val="22"/>
                <w:szCs w:val="22"/>
              </w:rPr>
            </w:pPr>
          </w:p>
        </w:tc>
        <w:tc>
          <w:tcPr>
            <w:tcW w:w="4109" w:type="dxa"/>
          </w:tcPr>
          <w:p w14:paraId="2BFDEED1" w14:textId="77777777" w:rsidR="00A73A2E"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w:t>
            </w:r>
          </w:p>
          <w:p w14:paraId="3729D907" w14:textId="3349A9A5"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dne</w:t>
            </w:r>
            <w:r w:rsidR="00986D0E">
              <w:rPr>
                <w:rFonts w:ascii="Tahoma" w:hAnsi="Tahoma" w:cs="Tahoma"/>
                <w:sz w:val="22"/>
                <w:szCs w:val="22"/>
              </w:rPr>
              <w:t> ………………</w:t>
            </w:r>
          </w:p>
        </w:tc>
      </w:tr>
      <w:tr w:rsidR="00F11DAD" w:rsidRPr="00343967" w14:paraId="63BCE492" w14:textId="77777777" w:rsidTr="000B0EE4">
        <w:trPr>
          <w:cantSplit/>
          <w:trHeight w:val="1241"/>
        </w:trPr>
        <w:tc>
          <w:tcPr>
            <w:tcW w:w="2438"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527" w:type="dxa"/>
            <w:tcBorders>
              <w:bottom w:val="single" w:sz="4" w:space="0" w:color="auto"/>
            </w:tcBorders>
            <w:vAlign w:val="center"/>
          </w:tcPr>
          <w:p w14:paraId="73193694" w14:textId="73CD67CC" w:rsidR="6CB9B229" w:rsidRDefault="6CB9B229" w:rsidP="6CB9B229">
            <w:pPr>
              <w:rPr>
                <w:rFonts w:ascii="Tahoma" w:hAnsi="Tahoma" w:cs="Tahoma"/>
                <w:sz w:val="22"/>
                <w:szCs w:val="22"/>
              </w:rPr>
            </w:pPr>
          </w:p>
        </w:tc>
        <w:tc>
          <w:tcPr>
            <w:tcW w:w="567" w:type="dxa"/>
            <w:vAlign w:val="center"/>
          </w:tcPr>
          <w:p w14:paraId="4A1FD01E" w14:textId="77777777" w:rsidR="00F11DAD" w:rsidRPr="00343967" w:rsidRDefault="00F11DAD" w:rsidP="000770A3">
            <w:pPr>
              <w:jc w:val="center"/>
              <w:rPr>
                <w:rFonts w:ascii="Tahoma" w:hAnsi="Tahoma" w:cs="Tahoma"/>
                <w:sz w:val="22"/>
                <w:szCs w:val="22"/>
              </w:rPr>
            </w:pPr>
          </w:p>
        </w:tc>
        <w:tc>
          <w:tcPr>
            <w:tcW w:w="4109"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0B0EE4">
        <w:trPr>
          <w:trHeight w:val="70"/>
        </w:trPr>
        <w:tc>
          <w:tcPr>
            <w:tcW w:w="2438" w:type="dxa"/>
            <w:tcBorders>
              <w:top w:val="single" w:sz="4" w:space="0" w:color="auto"/>
            </w:tcBorders>
          </w:tcPr>
          <w:p w14:paraId="6099A3B5" w14:textId="671FDD02" w:rsidR="00F11DAD" w:rsidRPr="002C472E" w:rsidRDefault="00F11DAD" w:rsidP="000770A3">
            <w:pPr>
              <w:jc w:val="center"/>
              <w:rPr>
                <w:rFonts w:ascii="Tahoma" w:hAnsi="Tahoma" w:cs="Tahoma"/>
                <w:sz w:val="22"/>
                <w:szCs w:val="22"/>
              </w:rPr>
            </w:pPr>
            <w:r w:rsidRPr="002C472E">
              <w:rPr>
                <w:rFonts w:ascii="Tahoma" w:hAnsi="Tahoma" w:cs="Tahoma"/>
                <w:sz w:val="22"/>
                <w:szCs w:val="22"/>
              </w:rPr>
              <w:t xml:space="preserve">za </w:t>
            </w:r>
            <w:r w:rsidR="00847C6C" w:rsidRPr="002C472E">
              <w:rPr>
                <w:rFonts w:ascii="Tahoma" w:hAnsi="Tahoma" w:cs="Tahoma"/>
                <w:sz w:val="22"/>
                <w:szCs w:val="22"/>
              </w:rPr>
              <w:t>kupujícího</w:t>
            </w:r>
          </w:p>
          <w:p w14:paraId="012A3B76" w14:textId="758290D4" w:rsidR="00F11DAD" w:rsidRPr="000B0EE4" w:rsidRDefault="00A73A2E" w:rsidP="00C45CE2">
            <w:pPr>
              <w:ind w:left="844" w:hanging="844"/>
              <w:jc w:val="both"/>
              <w:rPr>
                <w:rFonts w:ascii="Tahoma" w:hAnsi="Tahoma" w:cs="Tahoma"/>
                <w:color w:val="FF0000"/>
                <w:sz w:val="22"/>
                <w:szCs w:val="22"/>
              </w:rPr>
            </w:pPr>
            <w:r w:rsidRPr="000B0EE4">
              <w:rPr>
                <w:rFonts w:ascii="Tahoma" w:hAnsi="Tahoma" w:cs="Tahoma"/>
                <w:sz w:val="22"/>
                <w:szCs w:val="22"/>
              </w:rPr>
              <w:t>Mgr. Petr Solich, ředitel</w:t>
            </w:r>
          </w:p>
        </w:tc>
        <w:tc>
          <w:tcPr>
            <w:tcW w:w="1527" w:type="dxa"/>
            <w:tcBorders>
              <w:top w:val="single" w:sz="4" w:space="0" w:color="auto"/>
            </w:tcBorders>
          </w:tcPr>
          <w:p w14:paraId="2E4C45BA" w14:textId="4FAFB1C2" w:rsidR="6CB9B229" w:rsidRPr="002C472E" w:rsidRDefault="6CB9B229" w:rsidP="6CB9B229">
            <w:pPr>
              <w:jc w:val="center"/>
              <w:rPr>
                <w:rFonts w:ascii="Tahoma" w:hAnsi="Tahoma" w:cs="Tahoma"/>
                <w:sz w:val="22"/>
                <w:szCs w:val="22"/>
              </w:rPr>
            </w:pPr>
          </w:p>
        </w:tc>
        <w:tc>
          <w:tcPr>
            <w:tcW w:w="567" w:type="dxa"/>
            <w:vAlign w:val="center"/>
          </w:tcPr>
          <w:p w14:paraId="4C37D623" w14:textId="77777777" w:rsidR="00F11DAD" w:rsidRPr="00343967" w:rsidRDefault="00F11DAD" w:rsidP="000770A3">
            <w:pPr>
              <w:jc w:val="center"/>
              <w:rPr>
                <w:rFonts w:ascii="Tahoma" w:hAnsi="Tahoma" w:cs="Tahoma"/>
                <w:sz w:val="22"/>
                <w:szCs w:val="22"/>
              </w:rPr>
            </w:pPr>
          </w:p>
        </w:tc>
        <w:tc>
          <w:tcPr>
            <w:tcW w:w="4109" w:type="dxa"/>
            <w:tcBorders>
              <w:top w:val="single" w:sz="4" w:space="0" w:color="auto"/>
            </w:tcBorders>
          </w:tcPr>
          <w:p w14:paraId="151EE65E" w14:textId="77777777" w:rsidR="00F11DAD" w:rsidRPr="00343967" w:rsidRDefault="58DE9DDF" w:rsidP="6CB9B229">
            <w:pPr>
              <w:jc w:val="center"/>
              <w:rPr>
                <w:rFonts w:ascii="Tahoma" w:hAnsi="Tahoma" w:cs="Tahoma"/>
                <w:sz w:val="22"/>
                <w:szCs w:val="22"/>
              </w:rPr>
            </w:pPr>
            <w:r w:rsidRPr="6CB9B229">
              <w:rPr>
                <w:rFonts w:ascii="Tahoma" w:hAnsi="Tahoma" w:cs="Tahoma"/>
                <w:sz w:val="22"/>
                <w:szCs w:val="22"/>
              </w:rPr>
              <w:t xml:space="preserve">za </w:t>
            </w:r>
            <w:r w:rsidR="79BA6340" w:rsidRPr="6CB9B229">
              <w:rPr>
                <w:rFonts w:ascii="Tahoma" w:hAnsi="Tahoma" w:cs="Tahoma"/>
                <w:sz w:val="22"/>
                <w:szCs w:val="22"/>
              </w:rPr>
              <w:t>prodávajícího</w:t>
            </w:r>
          </w:p>
          <w:p w14:paraId="5D78676F" w14:textId="7E3A0497" w:rsidR="00F11DAD" w:rsidRPr="00125CED" w:rsidRDefault="6C68A32B" w:rsidP="6CB9B229">
            <w:pPr>
              <w:jc w:val="center"/>
              <w:rPr>
                <w:rFonts w:ascii="Tahoma" w:hAnsi="Tahoma" w:cs="Tahoma"/>
                <w:i/>
                <w:iCs/>
                <w:sz w:val="22"/>
                <w:szCs w:val="22"/>
              </w:rPr>
            </w:pPr>
            <w:r w:rsidRPr="6CB9B229">
              <w:rPr>
                <w:rFonts w:ascii="Tahoma" w:hAnsi="Tahoma" w:cs="Tahoma"/>
                <w:i/>
                <w:iCs/>
                <w:sz w:val="22"/>
                <w:szCs w:val="22"/>
              </w:rPr>
              <w:t>jméno, příjmení, funkce</w:t>
            </w:r>
          </w:p>
        </w:tc>
      </w:tr>
    </w:tbl>
    <w:p w14:paraId="766BC06D" w14:textId="6A556268" w:rsidR="00066D69" w:rsidRPr="00CF3EBB" w:rsidRDefault="00066D69" w:rsidP="006E34C5">
      <w:pPr>
        <w:pStyle w:val="Zkladntext"/>
        <w:tabs>
          <w:tab w:val="clear" w:pos="1418"/>
        </w:tabs>
        <w:spacing w:after="240"/>
        <w:rPr>
          <w:rFonts w:ascii="Tahoma" w:hAnsi="Tahoma" w:cs="Tahoma"/>
          <w:i/>
          <w:iCs/>
          <w:color w:val="FF0000"/>
          <w:sz w:val="22"/>
          <w:szCs w:val="22"/>
        </w:rPr>
      </w:pPr>
    </w:p>
    <w:sectPr w:rsidR="00066D69" w:rsidRPr="00CF3EBB" w:rsidSect="00003F42">
      <w:footerReference w:type="even" r:id="rId11"/>
      <w:footerReference w:type="defaul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E992B" w14:textId="77777777" w:rsidR="0089544A" w:rsidRDefault="0089544A">
      <w:r>
        <w:separator/>
      </w:r>
    </w:p>
  </w:endnote>
  <w:endnote w:type="continuationSeparator" w:id="0">
    <w:p w14:paraId="7A8F603A" w14:textId="77777777" w:rsidR="0089544A" w:rsidRDefault="0089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4C5EF8A5" w:rsidR="00103E8A" w:rsidRDefault="00AF32C8">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4D8F0F13">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2B7F0C">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D0C1B" w14:textId="77777777" w:rsidR="0089544A" w:rsidRDefault="0089544A">
      <w:r>
        <w:separator/>
      </w:r>
    </w:p>
  </w:footnote>
  <w:footnote w:type="continuationSeparator" w:id="0">
    <w:p w14:paraId="76554CF6" w14:textId="77777777" w:rsidR="0089544A" w:rsidRDefault="008954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6" w15:restartNumberingAfterBreak="0">
    <w:nsid w:val="269727E6"/>
    <w:multiLevelType w:val="hybridMultilevel"/>
    <w:tmpl w:val="E5EC532A"/>
    <w:lvl w:ilvl="0" w:tplc="FFFFFFFF">
      <w:start w:val="1"/>
      <w:numFmt w:val="decimal"/>
      <w:lvlText w:val="%1."/>
      <w:lvlJc w:val="left"/>
      <w:pPr>
        <w:tabs>
          <w:tab w:val="num" w:pos="360"/>
        </w:tabs>
        <w:ind w:left="340" w:hanging="340"/>
      </w:pPr>
    </w:lvl>
    <w:lvl w:ilvl="1" w:tplc="FFFFFFFF">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8"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1"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3"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9" w15:restartNumberingAfterBreak="0">
    <w:nsid w:val="61FB2898"/>
    <w:multiLevelType w:val="hybridMultilevel"/>
    <w:tmpl w:val="51B02244"/>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2"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4882074">
    <w:abstractNumId w:val="32"/>
  </w:num>
  <w:num w:numId="2" w16cid:durableId="998844268">
    <w:abstractNumId w:val="17"/>
  </w:num>
  <w:num w:numId="3" w16cid:durableId="1155876533">
    <w:abstractNumId w:val="7"/>
  </w:num>
  <w:num w:numId="4" w16cid:durableId="307787489">
    <w:abstractNumId w:val="28"/>
  </w:num>
  <w:num w:numId="5" w16cid:durableId="763720809">
    <w:abstractNumId w:val="1"/>
  </w:num>
  <w:num w:numId="6" w16cid:durableId="6493973">
    <w:abstractNumId w:val="9"/>
  </w:num>
  <w:num w:numId="7" w16cid:durableId="1181093257">
    <w:abstractNumId w:val="21"/>
  </w:num>
  <w:num w:numId="8" w16cid:durableId="580874835">
    <w:abstractNumId w:val="6"/>
  </w:num>
  <w:num w:numId="9" w16cid:durableId="1161652770">
    <w:abstractNumId w:val="23"/>
  </w:num>
  <w:num w:numId="10" w16cid:durableId="1577399391">
    <w:abstractNumId w:val="2"/>
  </w:num>
  <w:num w:numId="11" w16cid:durableId="735082589">
    <w:abstractNumId w:val="14"/>
  </w:num>
  <w:num w:numId="12" w16cid:durableId="125436132">
    <w:abstractNumId w:val="19"/>
  </w:num>
  <w:num w:numId="13" w16cid:durableId="1403525808">
    <w:abstractNumId w:val="4"/>
  </w:num>
  <w:num w:numId="14" w16cid:durableId="239099397">
    <w:abstractNumId w:val="25"/>
  </w:num>
  <w:num w:numId="15" w16cid:durableId="1748107695">
    <w:abstractNumId w:val="33"/>
  </w:num>
  <w:num w:numId="16" w16cid:durableId="1327634671">
    <w:abstractNumId w:val="11"/>
  </w:num>
  <w:num w:numId="17" w16cid:durableId="1564368902">
    <w:abstractNumId w:val="27"/>
  </w:num>
  <w:num w:numId="18" w16cid:durableId="477455013">
    <w:abstractNumId w:val="31"/>
  </w:num>
  <w:num w:numId="19" w16cid:durableId="891306047">
    <w:abstractNumId w:val="26"/>
  </w:num>
  <w:num w:numId="20" w16cid:durableId="1482573377">
    <w:abstractNumId w:val="3"/>
  </w:num>
  <w:num w:numId="21" w16cid:durableId="1101679204">
    <w:abstractNumId w:val="30"/>
  </w:num>
  <w:num w:numId="22" w16cid:durableId="1438712833">
    <w:abstractNumId w:val="8"/>
  </w:num>
  <w:num w:numId="23" w16cid:durableId="1588466851">
    <w:abstractNumId w:val="20"/>
  </w:num>
  <w:num w:numId="24" w16cid:durableId="131599906">
    <w:abstractNumId w:val="10"/>
  </w:num>
  <w:num w:numId="25" w16cid:durableId="980384478">
    <w:abstractNumId w:val="12"/>
  </w:num>
  <w:num w:numId="26" w16cid:durableId="2078168072">
    <w:abstractNumId w:val="24"/>
  </w:num>
  <w:num w:numId="27" w16cid:durableId="240262926">
    <w:abstractNumId w:val="18"/>
  </w:num>
  <w:num w:numId="28" w16cid:durableId="1035077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9309362">
    <w:abstractNumId w:val="13"/>
  </w:num>
  <w:num w:numId="30" w16cid:durableId="545797638">
    <w:abstractNumId w:val="5"/>
  </w:num>
  <w:num w:numId="31" w16cid:durableId="94982197">
    <w:abstractNumId w:val="19"/>
    <w:lvlOverride w:ilvl="0">
      <w:startOverride w:val="1"/>
    </w:lvlOverride>
  </w:num>
  <w:num w:numId="32" w16cid:durableId="1389181962">
    <w:abstractNumId w:val="0"/>
  </w:num>
  <w:num w:numId="33" w16cid:durableId="362824672">
    <w:abstractNumId w:val="15"/>
  </w:num>
  <w:num w:numId="34" w16cid:durableId="1989241611">
    <w:abstractNumId w:val="16"/>
  </w:num>
  <w:num w:numId="35" w16cid:durableId="308290087">
    <w:abstractNumId w:val="22"/>
  </w:num>
  <w:num w:numId="36" w16cid:durableId="1272662488">
    <w:abstractNumId w:val="29"/>
  </w:num>
  <w:num w:numId="37" w16cid:durableId="3575903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LRICH Ladislav Ing.">
    <w15:presenceInfo w15:providerId="AD" w15:userId="S::ulrich@ssremesel.cz::c17349d3-070d-4761-8811-825bfd1e2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058EC"/>
    <w:rsid w:val="0001334E"/>
    <w:rsid w:val="00020D28"/>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58E"/>
    <w:rsid w:val="0007299C"/>
    <w:rsid w:val="00074786"/>
    <w:rsid w:val="00075523"/>
    <w:rsid w:val="000770A3"/>
    <w:rsid w:val="0009040E"/>
    <w:rsid w:val="00092702"/>
    <w:rsid w:val="000A29EE"/>
    <w:rsid w:val="000A7D48"/>
    <w:rsid w:val="000B0EE4"/>
    <w:rsid w:val="000B3603"/>
    <w:rsid w:val="000D1C94"/>
    <w:rsid w:val="000D5AE8"/>
    <w:rsid w:val="000F23A9"/>
    <w:rsid w:val="000F34B6"/>
    <w:rsid w:val="00103E8A"/>
    <w:rsid w:val="00107B27"/>
    <w:rsid w:val="001151B3"/>
    <w:rsid w:val="001161F5"/>
    <w:rsid w:val="00120CDB"/>
    <w:rsid w:val="001248AA"/>
    <w:rsid w:val="00125CED"/>
    <w:rsid w:val="00147490"/>
    <w:rsid w:val="00147955"/>
    <w:rsid w:val="00156D55"/>
    <w:rsid w:val="00160D28"/>
    <w:rsid w:val="001621C2"/>
    <w:rsid w:val="001672C4"/>
    <w:rsid w:val="00167517"/>
    <w:rsid w:val="00174AAA"/>
    <w:rsid w:val="0018191B"/>
    <w:rsid w:val="0018468B"/>
    <w:rsid w:val="00195ADC"/>
    <w:rsid w:val="001A4F79"/>
    <w:rsid w:val="001A6044"/>
    <w:rsid w:val="001B23E6"/>
    <w:rsid w:val="001B43E3"/>
    <w:rsid w:val="001C0F62"/>
    <w:rsid w:val="001C71B1"/>
    <w:rsid w:val="001D1DEB"/>
    <w:rsid w:val="001D3EB9"/>
    <w:rsid w:val="001E2DA3"/>
    <w:rsid w:val="001E5ADC"/>
    <w:rsid w:val="001E5EB9"/>
    <w:rsid w:val="001E6815"/>
    <w:rsid w:val="001E7435"/>
    <w:rsid w:val="00200706"/>
    <w:rsid w:val="002056DB"/>
    <w:rsid w:val="00206335"/>
    <w:rsid w:val="0021222C"/>
    <w:rsid w:val="00224AD7"/>
    <w:rsid w:val="00224BD8"/>
    <w:rsid w:val="0023024F"/>
    <w:rsid w:val="00231B0A"/>
    <w:rsid w:val="002358D2"/>
    <w:rsid w:val="00242869"/>
    <w:rsid w:val="00242A6F"/>
    <w:rsid w:val="0024681B"/>
    <w:rsid w:val="00255EE1"/>
    <w:rsid w:val="002565C7"/>
    <w:rsid w:val="0026491C"/>
    <w:rsid w:val="00265D84"/>
    <w:rsid w:val="00280EF2"/>
    <w:rsid w:val="00281D7A"/>
    <w:rsid w:val="002839BB"/>
    <w:rsid w:val="00292C80"/>
    <w:rsid w:val="002A3A16"/>
    <w:rsid w:val="002A3DDC"/>
    <w:rsid w:val="002A5BC6"/>
    <w:rsid w:val="002A7324"/>
    <w:rsid w:val="002B0CD7"/>
    <w:rsid w:val="002B7F0C"/>
    <w:rsid w:val="002C2A58"/>
    <w:rsid w:val="002C472E"/>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5259C"/>
    <w:rsid w:val="003670F8"/>
    <w:rsid w:val="00373E01"/>
    <w:rsid w:val="0038747B"/>
    <w:rsid w:val="00390A2D"/>
    <w:rsid w:val="00392100"/>
    <w:rsid w:val="00392D02"/>
    <w:rsid w:val="00393569"/>
    <w:rsid w:val="003A083C"/>
    <w:rsid w:val="003A45A9"/>
    <w:rsid w:val="003B39A9"/>
    <w:rsid w:val="003C028F"/>
    <w:rsid w:val="003C3AEF"/>
    <w:rsid w:val="003D0846"/>
    <w:rsid w:val="003D10A2"/>
    <w:rsid w:val="003D345D"/>
    <w:rsid w:val="003D4C8F"/>
    <w:rsid w:val="003D5EC4"/>
    <w:rsid w:val="003E0B48"/>
    <w:rsid w:val="003F13B7"/>
    <w:rsid w:val="0040045B"/>
    <w:rsid w:val="004013CA"/>
    <w:rsid w:val="00414C09"/>
    <w:rsid w:val="00427FA8"/>
    <w:rsid w:val="00437729"/>
    <w:rsid w:val="00452C00"/>
    <w:rsid w:val="004546DC"/>
    <w:rsid w:val="0046039E"/>
    <w:rsid w:val="00462524"/>
    <w:rsid w:val="004631BA"/>
    <w:rsid w:val="00464E8E"/>
    <w:rsid w:val="00466780"/>
    <w:rsid w:val="00474BE2"/>
    <w:rsid w:val="00483BC4"/>
    <w:rsid w:val="00490527"/>
    <w:rsid w:val="00495D7A"/>
    <w:rsid w:val="00496C43"/>
    <w:rsid w:val="004A0278"/>
    <w:rsid w:val="004A4C62"/>
    <w:rsid w:val="004A5D34"/>
    <w:rsid w:val="004A709C"/>
    <w:rsid w:val="004B1C50"/>
    <w:rsid w:val="004B505D"/>
    <w:rsid w:val="004B69E4"/>
    <w:rsid w:val="004D2024"/>
    <w:rsid w:val="004E7BF2"/>
    <w:rsid w:val="004F4581"/>
    <w:rsid w:val="00501BB4"/>
    <w:rsid w:val="00502205"/>
    <w:rsid w:val="00503425"/>
    <w:rsid w:val="00514378"/>
    <w:rsid w:val="00517A7B"/>
    <w:rsid w:val="00527222"/>
    <w:rsid w:val="0053094A"/>
    <w:rsid w:val="00532C1F"/>
    <w:rsid w:val="00534F65"/>
    <w:rsid w:val="00540945"/>
    <w:rsid w:val="00542288"/>
    <w:rsid w:val="005461AE"/>
    <w:rsid w:val="005471D6"/>
    <w:rsid w:val="0055279E"/>
    <w:rsid w:val="005540F9"/>
    <w:rsid w:val="00570F4C"/>
    <w:rsid w:val="00581103"/>
    <w:rsid w:val="005843FB"/>
    <w:rsid w:val="00587A33"/>
    <w:rsid w:val="005A33CC"/>
    <w:rsid w:val="005A6D49"/>
    <w:rsid w:val="005B0B40"/>
    <w:rsid w:val="005B16CA"/>
    <w:rsid w:val="005B489C"/>
    <w:rsid w:val="005C01DF"/>
    <w:rsid w:val="005C7268"/>
    <w:rsid w:val="005D00CE"/>
    <w:rsid w:val="005D7FF7"/>
    <w:rsid w:val="005E1747"/>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34C5"/>
    <w:rsid w:val="006E594A"/>
    <w:rsid w:val="006F2DAE"/>
    <w:rsid w:val="0070333A"/>
    <w:rsid w:val="007107F4"/>
    <w:rsid w:val="00712D7B"/>
    <w:rsid w:val="00715A45"/>
    <w:rsid w:val="00715CF3"/>
    <w:rsid w:val="00717161"/>
    <w:rsid w:val="00721FE0"/>
    <w:rsid w:val="0072442F"/>
    <w:rsid w:val="00726A43"/>
    <w:rsid w:val="00731933"/>
    <w:rsid w:val="0073772C"/>
    <w:rsid w:val="007415BD"/>
    <w:rsid w:val="00742C32"/>
    <w:rsid w:val="00744941"/>
    <w:rsid w:val="00782E7C"/>
    <w:rsid w:val="007835A5"/>
    <w:rsid w:val="007914E4"/>
    <w:rsid w:val="007928C2"/>
    <w:rsid w:val="00792B24"/>
    <w:rsid w:val="0079309A"/>
    <w:rsid w:val="007A05EA"/>
    <w:rsid w:val="007A1B6B"/>
    <w:rsid w:val="007B27DC"/>
    <w:rsid w:val="007B3EDA"/>
    <w:rsid w:val="007B4A85"/>
    <w:rsid w:val="007B68BC"/>
    <w:rsid w:val="007C0CD1"/>
    <w:rsid w:val="007C258D"/>
    <w:rsid w:val="007C2B3E"/>
    <w:rsid w:val="007D5CD9"/>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9544A"/>
    <w:rsid w:val="008978BC"/>
    <w:rsid w:val="008A1F80"/>
    <w:rsid w:val="008A3F04"/>
    <w:rsid w:val="008A6183"/>
    <w:rsid w:val="008B293F"/>
    <w:rsid w:val="008B421D"/>
    <w:rsid w:val="008B43A1"/>
    <w:rsid w:val="008C5452"/>
    <w:rsid w:val="008D27E0"/>
    <w:rsid w:val="008D5BDB"/>
    <w:rsid w:val="008E5578"/>
    <w:rsid w:val="008F0621"/>
    <w:rsid w:val="008F1289"/>
    <w:rsid w:val="008F4E65"/>
    <w:rsid w:val="008F715E"/>
    <w:rsid w:val="009000E8"/>
    <w:rsid w:val="00910BD0"/>
    <w:rsid w:val="0091399C"/>
    <w:rsid w:val="00913C5D"/>
    <w:rsid w:val="00915A7A"/>
    <w:rsid w:val="00931340"/>
    <w:rsid w:val="009343A6"/>
    <w:rsid w:val="00936C6F"/>
    <w:rsid w:val="00957842"/>
    <w:rsid w:val="00961B39"/>
    <w:rsid w:val="009676DB"/>
    <w:rsid w:val="0097461E"/>
    <w:rsid w:val="00986D0E"/>
    <w:rsid w:val="00987C14"/>
    <w:rsid w:val="009A0F1B"/>
    <w:rsid w:val="009A11FC"/>
    <w:rsid w:val="009A1E8E"/>
    <w:rsid w:val="009B309C"/>
    <w:rsid w:val="009B6546"/>
    <w:rsid w:val="009C25FE"/>
    <w:rsid w:val="009D0C46"/>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73A2E"/>
    <w:rsid w:val="00A82562"/>
    <w:rsid w:val="00A83AE6"/>
    <w:rsid w:val="00A83B35"/>
    <w:rsid w:val="00A92C9A"/>
    <w:rsid w:val="00A945F1"/>
    <w:rsid w:val="00A95090"/>
    <w:rsid w:val="00AC58F7"/>
    <w:rsid w:val="00AC6712"/>
    <w:rsid w:val="00AC7FA9"/>
    <w:rsid w:val="00AD28BA"/>
    <w:rsid w:val="00AE0057"/>
    <w:rsid w:val="00AF32C8"/>
    <w:rsid w:val="00AF5D57"/>
    <w:rsid w:val="00AF7C55"/>
    <w:rsid w:val="00B00430"/>
    <w:rsid w:val="00B03466"/>
    <w:rsid w:val="00B036DC"/>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8133A"/>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45CE2"/>
    <w:rsid w:val="00C529DD"/>
    <w:rsid w:val="00C52FDF"/>
    <w:rsid w:val="00C53BA0"/>
    <w:rsid w:val="00C5748B"/>
    <w:rsid w:val="00C64C98"/>
    <w:rsid w:val="00C716C1"/>
    <w:rsid w:val="00C72894"/>
    <w:rsid w:val="00C749A5"/>
    <w:rsid w:val="00C81D80"/>
    <w:rsid w:val="00C82A02"/>
    <w:rsid w:val="00C9591A"/>
    <w:rsid w:val="00C961F2"/>
    <w:rsid w:val="00CA0FCF"/>
    <w:rsid w:val="00CC683A"/>
    <w:rsid w:val="00CE4D87"/>
    <w:rsid w:val="00CF3EBB"/>
    <w:rsid w:val="00D00447"/>
    <w:rsid w:val="00D04C0B"/>
    <w:rsid w:val="00D12D6F"/>
    <w:rsid w:val="00D12FD3"/>
    <w:rsid w:val="00D20CA5"/>
    <w:rsid w:val="00D27AA4"/>
    <w:rsid w:val="00D32A26"/>
    <w:rsid w:val="00D36239"/>
    <w:rsid w:val="00D425CA"/>
    <w:rsid w:val="00D46DC9"/>
    <w:rsid w:val="00D47735"/>
    <w:rsid w:val="00D63535"/>
    <w:rsid w:val="00D63D63"/>
    <w:rsid w:val="00D67973"/>
    <w:rsid w:val="00D832A1"/>
    <w:rsid w:val="00D84B78"/>
    <w:rsid w:val="00D85599"/>
    <w:rsid w:val="00D9266E"/>
    <w:rsid w:val="00D960B0"/>
    <w:rsid w:val="00DB10D6"/>
    <w:rsid w:val="00DB3D19"/>
    <w:rsid w:val="00DB69A9"/>
    <w:rsid w:val="00DE417C"/>
    <w:rsid w:val="00DF5181"/>
    <w:rsid w:val="00DF6154"/>
    <w:rsid w:val="00DF66EF"/>
    <w:rsid w:val="00E07AFC"/>
    <w:rsid w:val="00E15AD4"/>
    <w:rsid w:val="00E22928"/>
    <w:rsid w:val="00E264DC"/>
    <w:rsid w:val="00E35A85"/>
    <w:rsid w:val="00E5612A"/>
    <w:rsid w:val="00E80E0C"/>
    <w:rsid w:val="00E83706"/>
    <w:rsid w:val="00E86115"/>
    <w:rsid w:val="00E9544B"/>
    <w:rsid w:val="00E967C5"/>
    <w:rsid w:val="00EA502D"/>
    <w:rsid w:val="00EB2440"/>
    <w:rsid w:val="00EB5B24"/>
    <w:rsid w:val="00EC015B"/>
    <w:rsid w:val="00EC2F17"/>
    <w:rsid w:val="00EC466D"/>
    <w:rsid w:val="00ED2C57"/>
    <w:rsid w:val="00ED2FFF"/>
    <w:rsid w:val="00ED4184"/>
    <w:rsid w:val="00ED5F94"/>
    <w:rsid w:val="00ED6653"/>
    <w:rsid w:val="00ED6F2A"/>
    <w:rsid w:val="00EF2DE4"/>
    <w:rsid w:val="00EF4EBC"/>
    <w:rsid w:val="00F11DAD"/>
    <w:rsid w:val="00F176D2"/>
    <w:rsid w:val="00F2797C"/>
    <w:rsid w:val="00F327C3"/>
    <w:rsid w:val="00F3404A"/>
    <w:rsid w:val="00F45C31"/>
    <w:rsid w:val="00F4778F"/>
    <w:rsid w:val="00F55EDB"/>
    <w:rsid w:val="00F609E4"/>
    <w:rsid w:val="00F93B1A"/>
    <w:rsid w:val="00FB4CBA"/>
    <w:rsid w:val="00FB4FE2"/>
    <w:rsid w:val="00FC1FE9"/>
    <w:rsid w:val="00FC472D"/>
    <w:rsid w:val="00FC4FDC"/>
    <w:rsid w:val="00FC6010"/>
    <w:rsid w:val="00FD61D4"/>
    <w:rsid w:val="00FD6E42"/>
    <w:rsid w:val="03DAA75C"/>
    <w:rsid w:val="066C6DCF"/>
    <w:rsid w:val="06A37CC3"/>
    <w:rsid w:val="06B71807"/>
    <w:rsid w:val="07455ACE"/>
    <w:rsid w:val="082EC35A"/>
    <w:rsid w:val="091A62C0"/>
    <w:rsid w:val="09A40E91"/>
    <w:rsid w:val="0C33A1E5"/>
    <w:rsid w:val="0C620121"/>
    <w:rsid w:val="0D90BE7D"/>
    <w:rsid w:val="0DD856DF"/>
    <w:rsid w:val="0E590FAA"/>
    <w:rsid w:val="0ECD64A6"/>
    <w:rsid w:val="107610A3"/>
    <w:rsid w:val="11493A0B"/>
    <w:rsid w:val="1160D0B4"/>
    <w:rsid w:val="14F5ADDD"/>
    <w:rsid w:val="157E960C"/>
    <w:rsid w:val="186B0015"/>
    <w:rsid w:val="18F8FC90"/>
    <w:rsid w:val="191224ED"/>
    <w:rsid w:val="1950010F"/>
    <w:rsid w:val="1BCE0860"/>
    <w:rsid w:val="1C38E338"/>
    <w:rsid w:val="1C44F289"/>
    <w:rsid w:val="1DCC6DB3"/>
    <w:rsid w:val="1DCED3A2"/>
    <w:rsid w:val="1E93ECB2"/>
    <w:rsid w:val="1F0C8907"/>
    <w:rsid w:val="271EC9FB"/>
    <w:rsid w:val="272889C9"/>
    <w:rsid w:val="27D84588"/>
    <w:rsid w:val="28084F7C"/>
    <w:rsid w:val="29E9BAF0"/>
    <w:rsid w:val="2AC3E743"/>
    <w:rsid w:val="2B780F8E"/>
    <w:rsid w:val="2CB3211E"/>
    <w:rsid w:val="2DB33E1E"/>
    <w:rsid w:val="2DFB38FE"/>
    <w:rsid w:val="306C22FE"/>
    <w:rsid w:val="33ABFD5A"/>
    <w:rsid w:val="34A246B1"/>
    <w:rsid w:val="34EF4244"/>
    <w:rsid w:val="355A3562"/>
    <w:rsid w:val="374338F4"/>
    <w:rsid w:val="3750C24F"/>
    <w:rsid w:val="3832C18B"/>
    <w:rsid w:val="3D2BAE01"/>
    <w:rsid w:val="3D819B32"/>
    <w:rsid w:val="3DC3B81D"/>
    <w:rsid w:val="3FE2E033"/>
    <w:rsid w:val="43AEAE86"/>
    <w:rsid w:val="44DCD4F4"/>
    <w:rsid w:val="455159FB"/>
    <w:rsid w:val="479ACA61"/>
    <w:rsid w:val="48A81FBF"/>
    <w:rsid w:val="4B71AA7A"/>
    <w:rsid w:val="4D48C2AD"/>
    <w:rsid w:val="4FB42A78"/>
    <w:rsid w:val="521F46DE"/>
    <w:rsid w:val="532180E6"/>
    <w:rsid w:val="561AC0DC"/>
    <w:rsid w:val="57936E37"/>
    <w:rsid w:val="58DE9DDF"/>
    <w:rsid w:val="5A1AEB77"/>
    <w:rsid w:val="5ACB1C34"/>
    <w:rsid w:val="5C5F1D99"/>
    <w:rsid w:val="5DFEECEC"/>
    <w:rsid w:val="5E8DC2EF"/>
    <w:rsid w:val="5EBF8E71"/>
    <w:rsid w:val="5F18426B"/>
    <w:rsid w:val="6009448F"/>
    <w:rsid w:val="607FC1B5"/>
    <w:rsid w:val="60921A81"/>
    <w:rsid w:val="625251D9"/>
    <w:rsid w:val="6319C04F"/>
    <w:rsid w:val="6384A43E"/>
    <w:rsid w:val="64C1F214"/>
    <w:rsid w:val="650F3B92"/>
    <w:rsid w:val="6519F11F"/>
    <w:rsid w:val="6778B3FD"/>
    <w:rsid w:val="67F6C1AB"/>
    <w:rsid w:val="684A1DDC"/>
    <w:rsid w:val="694DAD00"/>
    <w:rsid w:val="6995B1BC"/>
    <w:rsid w:val="6C68A32B"/>
    <w:rsid w:val="6CA77A38"/>
    <w:rsid w:val="6CB9B229"/>
    <w:rsid w:val="706C6A71"/>
    <w:rsid w:val="7214AEC2"/>
    <w:rsid w:val="73AEBE01"/>
    <w:rsid w:val="74530083"/>
    <w:rsid w:val="7470BEE6"/>
    <w:rsid w:val="7530063E"/>
    <w:rsid w:val="75640BEF"/>
    <w:rsid w:val="77A3AD54"/>
    <w:rsid w:val="79BA6340"/>
    <w:rsid w:val="7B29BB27"/>
    <w:rsid w:val="7DDB13EC"/>
    <w:rsid w:val="7F8054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styleId="Revize">
    <w:name w:val="Revision"/>
    <w:hidden/>
    <w:uiPriority w:val="99"/>
    <w:semiHidden/>
    <w:rsid w:val="000B0EE4"/>
    <w:rPr>
      <w:sz w:val="24"/>
      <w:szCs w:val="24"/>
    </w:rPr>
  </w:style>
  <w:style w:type="paragraph" w:styleId="Normlnweb">
    <w:name w:val="Normal (Web)"/>
    <w:basedOn w:val="Normln"/>
    <w:uiPriority w:val="99"/>
    <w:semiHidden/>
    <w:unhideWhenUsed/>
    <w:rsid w:val="004A7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99926">
      <w:bodyDiv w:val="1"/>
      <w:marLeft w:val="0"/>
      <w:marRight w:val="0"/>
      <w:marTop w:val="0"/>
      <w:marBottom w:val="0"/>
      <w:divBdr>
        <w:top w:val="none" w:sz="0" w:space="0" w:color="auto"/>
        <w:left w:val="none" w:sz="0" w:space="0" w:color="auto"/>
        <w:bottom w:val="none" w:sz="0" w:space="0" w:color="auto"/>
        <w:right w:val="none" w:sz="0" w:space="0" w:color="auto"/>
      </w:divBdr>
    </w:div>
    <w:div w:id="544877363">
      <w:bodyDiv w:val="1"/>
      <w:marLeft w:val="0"/>
      <w:marRight w:val="0"/>
      <w:marTop w:val="0"/>
      <w:marBottom w:val="0"/>
      <w:divBdr>
        <w:top w:val="none" w:sz="0" w:space="0" w:color="auto"/>
        <w:left w:val="none" w:sz="0" w:space="0" w:color="auto"/>
        <w:bottom w:val="none" w:sz="0" w:space="0" w:color="auto"/>
        <w:right w:val="none" w:sz="0" w:space="0" w:color="auto"/>
      </w:divBdr>
    </w:div>
    <w:div w:id="1020547420">
      <w:bodyDiv w:val="1"/>
      <w:marLeft w:val="0"/>
      <w:marRight w:val="0"/>
      <w:marTop w:val="0"/>
      <w:marBottom w:val="0"/>
      <w:divBdr>
        <w:top w:val="none" w:sz="0" w:space="0" w:color="auto"/>
        <w:left w:val="none" w:sz="0" w:space="0" w:color="auto"/>
        <w:bottom w:val="none" w:sz="0" w:space="0" w:color="auto"/>
        <w:right w:val="none" w:sz="0" w:space="0" w:color="auto"/>
      </w:divBdr>
    </w:div>
    <w:div w:id="190579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sremesel.cz"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06B08DDAD663459D42799A1290276B" ma:contentTypeVersion="29" ma:contentTypeDescription="Vytvoří nový dokument" ma:contentTypeScope="" ma:versionID="e7a35c00177e7023830d2dc4f8d80ff1">
  <xsd:schema xmlns:xsd="http://www.w3.org/2001/XMLSchema" xmlns:xs="http://www.w3.org/2001/XMLSchema" xmlns:p="http://schemas.microsoft.com/office/2006/metadata/properties" xmlns:ns3="2ac5917e-fb76-4193-8709-39f543ddaa61" xmlns:ns4="5efd0282-4be5-495b-9b8f-5cfd64641793" targetNamespace="http://schemas.microsoft.com/office/2006/metadata/properties" ma:root="true" ma:fieldsID="b4bc06a09a0e87af6c7b41feef33b6e5" ns3:_="" ns4:_="">
    <xsd:import namespace="2ac5917e-fb76-4193-8709-39f543ddaa61"/>
    <xsd:import namespace="5efd0282-4be5-495b-9b8f-5cfd6464179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LengthInSeconds"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5917e-fb76-4193-8709-39f543ddaa61"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fd0282-4be5-495b-9b8f-5cfd6464179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_activity" ma:index="36"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faultSectionNames xmlns="5efd0282-4be5-495b-9b8f-5cfd64641793" xsi:nil="true"/>
    <Is_Collaboration_Space_Locked xmlns="5efd0282-4be5-495b-9b8f-5cfd64641793" xsi:nil="true"/>
    <Owner xmlns="5efd0282-4be5-495b-9b8f-5cfd64641793">
      <UserInfo>
        <DisplayName/>
        <AccountId xsi:nil="true"/>
        <AccountType/>
      </UserInfo>
    </Owner>
    <Has_Teacher_Only_SectionGroup xmlns="5efd0282-4be5-495b-9b8f-5cfd64641793" xsi:nil="true"/>
    <Invited_Students xmlns="5efd0282-4be5-495b-9b8f-5cfd64641793" xsi:nil="true"/>
    <FolderType xmlns="5efd0282-4be5-495b-9b8f-5cfd64641793" xsi:nil="true"/>
    <CultureName xmlns="5efd0282-4be5-495b-9b8f-5cfd64641793" xsi:nil="true"/>
    <_activity xmlns="5efd0282-4be5-495b-9b8f-5cfd64641793" xsi:nil="true"/>
    <AppVersion xmlns="5efd0282-4be5-495b-9b8f-5cfd64641793" xsi:nil="true"/>
    <Invited_Teachers xmlns="5efd0282-4be5-495b-9b8f-5cfd64641793" xsi:nil="true"/>
    <Self_Registration_Enabled xmlns="5efd0282-4be5-495b-9b8f-5cfd64641793" xsi:nil="true"/>
    <NotebookType xmlns="5efd0282-4be5-495b-9b8f-5cfd64641793" xsi:nil="true"/>
    <Teachers xmlns="5efd0282-4be5-495b-9b8f-5cfd64641793">
      <UserInfo>
        <DisplayName/>
        <AccountId xsi:nil="true"/>
        <AccountType/>
      </UserInfo>
    </Teachers>
    <Students xmlns="5efd0282-4be5-495b-9b8f-5cfd64641793">
      <UserInfo>
        <DisplayName/>
        <AccountId xsi:nil="true"/>
        <AccountType/>
      </UserInfo>
    </Students>
    <Student_Groups xmlns="5efd0282-4be5-495b-9b8f-5cfd64641793">
      <UserInfo>
        <DisplayName/>
        <AccountId xsi:nil="true"/>
        <AccountType/>
      </UserInfo>
    </Student_Groups>
  </documentManagement>
</p:properties>
</file>

<file path=customXml/itemProps1.xml><?xml version="1.0" encoding="utf-8"?>
<ds:datastoreItem xmlns:ds="http://schemas.openxmlformats.org/officeDocument/2006/customXml" ds:itemID="{6C106D71-E08D-4811-A5A3-FF526F107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5917e-fb76-4193-8709-39f543ddaa61"/>
    <ds:schemaRef ds:uri="5efd0282-4be5-495b-9b8f-5cfd64641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F2D96C-620C-489E-BEE8-9A07E182DA24}">
  <ds:schemaRefs>
    <ds:schemaRef ds:uri="http://schemas.microsoft.com/sharepoint/v3/contenttype/forms"/>
  </ds:schemaRefs>
</ds:datastoreItem>
</file>

<file path=customXml/itemProps3.xml><?xml version="1.0" encoding="utf-8"?>
<ds:datastoreItem xmlns:ds="http://schemas.openxmlformats.org/officeDocument/2006/customXml" ds:itemID="{B76662F3-47C2-419E-AAA5-405EB3EA78D9}">
  <ds:schemaRefs>
    <ds:schemaRef ds:uri="http://schemas.microsoft.com/office/2006/metadata/properties"/>
    <ds:schemaRef ds:uri="http://schemas.microsoft.com/office/infopath/2007/PartnerControls"/>
    <ds:schemaRef ds:uri="5efd0282-4be5-495b-9b8f-5cfd6464179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2921</Words>
  <Characters>17240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Macháč Radek</cp:lastModifiedBy>
  <cp:revision>3</cp:revision>
  <cp:lastPrinted>2013-12-17T15:03:00Z</cp:lastPrinted>
  <dcterms:created xsi:type="dcterms:W3CDTF">2025-08-12T11:54:00Z</dcterms:created>
  <dcterms:modified xsi:type="dcterms:W3CDTF">2025-08-12T11:56:00Z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y fmtid="{D5CDD505-2E9C-101B-9397-08002B2CF9AE}" pid="9" name="ContentTypeId">
    <vt:lpwstr>0x0101006F06B08DDAD663459D42799A1290276B</vt:lpwstr>
  </property>
</Properties>
</file>